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04AB3" w14:textId="77777777" w:rsidR="001A65EA" w:rsidRDefault="00AC2435">
      <w:pPr>
        <w:pStyle w:val="BodyText"/>
        <w:ind w:left="119" w:right="-5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16A3EF2" wp14:editId="43FDAFE4">
            <wp:extent cx="6975543" cy="95554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5543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E7AC9" w14:textId="77777777" w:rsidR="001A65EA" w:rsidRDefault="001A65EA">
      <w:pPr>
        <w:pStyle w:val="BodyText"/>
        <w:rPr>
          <w:rFonts w:ascii="Times New Roman"/>
          <w:sz w:val="20"/>
        </w:rPr>
      </w:pPr>
    </w:p>
    <w:p w14:paraId="72694EFA" w14:textId="77777777" w:rsidR="001A65EA" w:rsidRDefault="001A65EA">
      <w:pPr>
        <w:pStyle w:val="BodyText"/>
        <w:rPr>
          <w:rFonts w:ascii="Times New Roman"/>
          <w:sz w:val="20"/>
        </w:rPr>
      </w:pPr>
    </w:p>
    <w:p w14:paraId="4D07C47B" w14:textId="77777777" w:rsidR="001A65EA" w:rsidRDefault="001A65EA">
      <w:pPr>
        <w:pStyle w:val="BodyText"/>
        <w:spacing w:before="4"/>
        <w:rPr>
          <w:rFonts w:ascii="Times New Roman"/>
        </w:rPr>
      </w:pPr>
    </w:p>
    <w:p w14:paraId="3E097FAC" w14:textId="77777777" w:rsidR="001A65EA" w:rsidRDefault="00AC2435">
      <w:pPr>
        <w:spacing w:before="10"/>
        <w:ind w:left="1640"/>
        <w:rPr>
          <w:sz w:val="44"/>
        </w:rPr>
      </w:pPr>
      <w:r>
        <w:rPr>
          <w:color w:val="00599E"/>
          <w:sz w:val="44"/>
        </w:rPr>
        <w:t>Farallon</w:t>
      </w:r>
      <w:r>
        <w:rPr>
          <w:color w:val="00599E"/>
          <w:spacing w:val="-6"/>
          <w:sz w:val="44"/>
        </w:rPr>
        <w:t xml:space="preserve"> </w:t>
      </w:r>
      <w:r>
        <w:rPr>
          <w:color w:val="00599E"/>
          <w:sz w:val="44"/>
        </w:rPr>
        <w:t>Islands Monthly</w:t>
      </w:r>
      <w:r>
        <w:rPr>
          <w:color w:val="00599E"/>
          <w:spacing w:val="-1"/>
          <w:sz w:val="44"/>
        </w:rPr>
        <w:t xml:space="preserve"> </w:t>
      </w:r>
      <w:r>
        <w:rPr>
          <w:color w:val="00599E"/>
          <w:sz w:val="44"/>
        </w:rPr>
        <w:t>Report</w:t>
      </w:r>
    </w:p>
    <w:p w14:paraId="0D73ACEC" w14:textId="77777777" w:rsidR="001A65EA" w:rsidRDefault="00AC2435">
      <w:pPr>
        <w:spacing w:before="390"/>
        <w:ind w:left="1640" w:right="1820"/>
        <w:rPr>
          <w:sz w:val="44"/>
        </w:rPr>
      </w:pPr>
      <w:r>
        <w:rPr>
          <w:color w:val="7E7E7E"/>
          <w:sz w:val="44"/>
        </w:rPr>
        <w:t>Report</w:t>
      </w:r>
      <w:r>
        <w:rPr>
          <w:color w:val="7E7E7E"/>
          <w:spacing w:val="-7"/>
          <w:sz w:val="44"/>
        </w:rPr>
        <w:t xml:space="preserve"> </w:t>
      </w:r>
      <w:r>
        <w:rPr>
          <w:color w:val="7E7E7E"/>
          <w:sz w:val="44"/>
        </w:rPr>
        <w:t>to</w:t>
      </w:r>
      <w:r>
        <w:rPr>
          <w:color w:val="7E7E7E"/>
          <w:spacing w:val="3"/>
          <w:sz w:val="44"/>
        </w:rPr>
        <w:t xml:space="preserve"> </w:t>
      </w:r>
      <w:r>
        <w:rPr>
          <w:color w:val="7E7E7E"/>
          <w:sz w:val="44"/>
        </w:rPr>
        <w:t>the</w:t>
      </w:r>
      <w:r>
        <w:rPr>
          <w:color w:val="7E7E7E"/>
          <w:spacing w:val="-4"/>
          <w:sz w:val="44"/>
        </w:rPr>
        <w:t xml:space="preserve"> </w:t>
      </w:r>
      <w:r>
        <w:rPr>
          <w:color w:val="7E7E7E"/>
          <w:sz w:val="44"/>
        </w:rPr>
        <w:t>U.S.</w:t>
      </w:r>
      <w:r>
        <w:rPr>
          <w:color w:val="7E7E7E"/>
          <w:spacing w:val="-3"/>
          <w:sz w:val="44"/>
        </w:rPr>
        <w:t xml:space="preserve"> </w:t>
      </w:r>
      <w:r>
        <w:rPr>
          <w:color w:val="7E7E7E"/>
          <w:sz w:val="44"/>
        </w:rPr>
        <w:t>Fish</w:t>
      </w:r>
      <w:r>
        <w:rPr>
          <w:color w:val="7E7E7E"/>
          <w:spacing w:val="-6"/>
          <w:sz w:val="44"/>
        </w:rPr>
        <w:t xml:space="preserve"> </w:t>
      </w:r>
      <w:r>
        <w:rPr>
          <w:color w:val="7E7E7E"/>
          <w:sz w:val="44"/>
        </w:rPr>
        <w:t>and</w:t>
      </w:r>
      <w:r>
        <w:rPr>
          <w:color w:val="7E7E7E"/>
          <w:spacing w:val="-4"/>
          <w:sz w:val="44"/>
        </w:rPr>
        <w:t xml:space="preserve"> </w:t>
      </w:r>
      <w:r>
        <w:rPr>
          <w:color w:val="7E7E7E"/>
          <w:sz w:val="44"/>
        </w:rPr>
        <w:t>Wildlife Service</w:t>
      </w:r>
      <w:r>
        <w:rPr>
          <w:color w:val="7E7E7E"/>
          <w:spacing w:val="-96"/>
          <w:sz w:val="44"/>
        </w:rPr>
        <w:t xml:space="preserve"> </w:t>
      </w:r>
      <w:r>
        <w:rPr>
          <w:color w:val="7E7E7E"/>
          <w:sz w:val="44"/>
        </w:rPr>
        <w:t>Farallon</w:t>
      </w:r>
      <w:r>
        <w:rPr>
          <w:color w:val="7E7E7E"/>
          <w:spacing w:val="-5"/>
          <w:sz w:val="44"/>
        </w:rPr>
        <w:t xml:space="preserve"> </w:t>
      </w:r>
      <w:r>
        <w:rPr>
          <w:color w:val="7E7E7E"/>
          <w:sz w:val="44"/>
        </w:rPr>
        <w:t>Islands National</w:t>
      </w:r>
      <w:r>
        <w:rPr>
          <w:color w:val="7E7E7E"/>
          <w:spacing w:val="2"/>
          <w:sz w:val="44"/>
        </w:rPr>
        <w:t xml:space="preserve"> </w:t>
      </w:r>
      <w:r>
        <w:rPr>
          <w:color w:val="7E7E7E"/>
          <w:sz w:val="44"/>
        </w:rPr>
        <w:t>Wildlife</w:t>
      </w:r>
      <w:r>
        <w:rPr>
          <w:color w:val="7E7E7E"/>
          <w:spacing w:val="-3"/>
          <w:sz w:val="44"/>
        </w:rPr>
        <w:t xml:space="preserve"> </w:t>
      </w:r>
      <w:r>
        <w:rPr>
          <w:color w:val="7E7E7E"/>
          <w:sz w:val="44"/>
        </w:rPr>
        <w:t>Refuge</w:t>
      </w:r>
    </w:p>
    <w:p w14:paraId="29BD9F7F" w14:textId="77777777" w:rsidR="001A65EA" w:rsidRDefault="00AC2435">
      <w:pPr>
        <w:spacing w:before="392"/>
        <w:ind w:left="1640"/>
        <w:rPr>
          <w:sz w:val="44"/>
        </w:rPr>
      </w:pPr>
      <w:r>
        <w:rPr>
          <w:color w:val="7E7E7E"/>
          <w:sz w:val="44"/>
        </w:rPr>
        <w:t>August</w:t>
      </w:r>
      <w:r>
        <w:rPr>
          <w:color w:val="7E7E7E"/>
          <w:spacing w:val="-5"/>
          <w:sz w:val="44"/>
        </w:rPr>
        <w:t xml:space="preserve"> </w:t>
      </w:r>
      <w:r>
        <w:rPr>
          <w:color w:val="7E7E7E"/>
          <w:sz w:val="44"/>
        </w:rPr>
        <w:t>2021</w:t>
      </w:r>
    </w:p>
    <w:p w14:paraId="6A9C82BB" w14:textId="77777777" w:rsidR="001A65EA" w:rsidRDefault="00AC2435">
      <w:pPr>
        <w:pStyle w:val="BodyText"/>
        <w:spacing w:before="241" w:line="242" w:lineRule="auto"/>
        <w:ind w:left="1640" w:right="6983"/>
      </w:pPr>
      <w:r>
        <w:t>Jim</w:t>
      </w:r>
      <w:r>
        <w:rPr>
          <w:spacing w:val="-6"/>
        </w:rPr>
        <w:t xml:space="preserve"> </w:t>
      </w:r>
      <w:r>
        <w:t>Tietz,</w:t>
      </w:r>
      <w:r>
        <w:rPr>
          <w:spacing w:val="-6"/>
        </w:rPr>
        <w:t xml:space="preserve"> </w:t>
      </w:r>
      <w:r>
        <w:t>Amanda</w:t>
      </w:r>
      <w:r>
        <w:rPr>
          <w:spacing w:val="-5"/>
        </w:rPr>
        <w:t xml:space="preserve"> </w:t>
      </w:r>
      <w:r>
        <w:t>Spears</w:t>
      </w:r>
      <w:r>
        <w:rPr>
          <w:spacing w:val="-52"/>
        </w:rPr>
        <w:t xml:space="preserve"> </w:t>
      </w:r>
      <w:hyperlink r:id="rId8">
        <w:r>
          <w:t>jtietz@pointblue.org</w:t>
        </w:r>
      </w:hyperlink>
    </w:p>
    <w:p w14:paraId="11503799" w14:textId="77777777" w:rsidR="001A65EA" w:rsidRDefault="001A65EA">
      <w:pPr>
        <w:pStyle w:val="BodyText"/>
        <w:spacing w:before="8"/>
        <w:rPr>
          <w:sz w:val="23"/>
        </w:rPr>
      </w:pPr>
    </w:p>
    <w:p w14:paraId="4D719F21" w14:textId="77777777" w:rsidR="001A65EA" w:rsidRDefault="00AC2435">
      <w:pPr>
        <w:pStyle w:val="BodyText"/>
        <w:ind w:left="920" w:right="856"/>
      </w:pPr>
      <w:r>
        <w:rPr>
          <w:b/>
          <w:color w:val="00599E"/>
        </w:rPr>
        <w:t>Point</w:t>
      </w:r>
      <w:r>
        <w:rPr>
          <w:b/>
          <w:color w:val="00599E"/>
          <w:spacing w:val="-4"/>
        </w:rPr>
        <w:t xml:space="preserve"> </w:t>
      </w:r>
      <w:r>
        <w:rPr>
          <w:b/>
          <w:color w:val="00599E"/>
        </w:rPr>
        <w:t>Blue</w:t>
      </w:r>
      <w:r>
        <w:rPr>
          <w:b/>
          <w:color w:val="00599E"/>
          <w:spacing w:val="-3"/>
        </w:rPr>
        <w:t xml:space="preserve"> </w:t>
      </w:r>
      <w:r>
        <w:rPr>
          <w:b/>
          <w:color w:val="00599E"/>
        </w:rPr>
        <w:t>Conservation</w:t>
      </w:r>
      <w:r>
        <w:rPr>
          <w:b/>
          <w:color w:val="00599E"/>
          <w:spacing w:val="-4"/>
        </w:rPr>
        <w:t xml:space="preserve"> </w:t>
      </w:r>
      <w:r>
        <w:rPr>
          <w:b/>
          <w:color w:val="00599E"/>
        </w:rPr>
        <w:t>Science</w:t>
      </w:r>
      <w:r>
        <w:rPr>
          <w:b/>
          <w:color w:val="00599E"/>
          <w:spacing w:val="-2"/>
        </w:rPr>
        <w:t xml:space="preserve"> </w:t>
      </w:r>
      <w:r>
        <w:rPr>
          <w:b/>
          <w:color w:val="00599E"/>
        </w:rPr>
        <w:t>–</w:t>
      </w:r>
      <w:r>
        <w:rPr>
          <w:b/>
          <w:color w:val="00599E"/>
          <w:spacing w:val="4"/>
        </w:rPr>
        <w:t xml:space="preserve"> </w:t>
      </w:r>
      <w:r>
        <w:rPr>
          <w:color w:val="00599E"/>
        </w:rPr>
        <w:t>Point</w:t>
      </w:r>
      <w:r>
        <w:rPr>
          <w:color w:val="00599E"/>
          <w:spacing w:val="-3"/>
        </w:rPr>
        <w:t xml:space="preserve"> </w:t>
      </w:r>
      <w:r>
        <w:rPr>
          <w:color w:val="00599E"/>
        </w:rPr>
        <w:t>Blue advances</w:t>
      </w:r>
      <w:r>
        <w:rPr>
          <w:color w:val="00599E"/>
          <w:spacing w:val="-3"/>
        </w:rPr>
        <w:t xml:space="preserve"> </w:t>
      </w:r>
      <w:r>
        <w:rPr>
          <w:color w:val="00599E"/>
        </w:rPr>
        <w:t>conservation</w:t>
      </w:r>
      <w:r>
        <w:rPr>
          <w:color w:val="00599E"/>
          <w:spacing w:val="-2"/>
        </w:rPr>
        <w:t xml:space="preserve"> </w:t>
      </w:r>
      <w:r>
        <w:rPr>
          <w:color w:val="00599E"/>
        </w:rPr>
        <w:t>of</w:t>
      </w:r>
      <w:r>
        <w:rPr>
          <w:color w:val="00599E"/>
          <w:spacing w:val="-4"/>
        </w:rPr>
        <w:t xml:space="preserve"> </w:t>
      </w:r>
      <w:r>
        <w:rPr>
          <w:color w:val="00599E"/>
        </w:rPr>
        <w:t>birds,</w:t>
      </w:r>
      <w:r>
        <w:rPr>
          <w:color w:val="00599E"/>
          <w:spacing w:val="-2"/>
        </w:rPr>
        <w:t xml:space="preserve"> </w:t>
      </w:r>
      <w:r>
        <w:rPr>
          <w:color w:val="00599E"/>
        </w:rPr>
        <w:t>other</w:t>
      </w:r>
      <w:r>
        <w:rPr>
          <w:color w:val="00599E"/>
          <w:spacing w:val="-5"/>
        </w:rPr>
        <w:t xml:space="preserve"> </w:t>
      </w:r>
      <w:r>
        <w:rPr>
          <w:color w:val="00599E"/>
        </w:rPr>
        <w:t>wildlife</w:t>
      </w:r>
      <w:r>
        <w:rPr>
          <w:color w:val="00599E"/>
          <w:spacing w:val="1"/>
        </w:rPr>
        <w:t xml:space="preserve"> </w:t>
      </w:r>
      <w:r>
        <w:rPr>
          <w:color w:val="00599E"/>
        </w:rPr>
        <w:t>and</w:t>
      </w:r>
      <w:r>
        <w:rPr>
          <w:color w:val="00599E"/>
          <w:spacing w:val="-51"/>
        </w:rPr>
        <w:t xml:space="preserve"> </w:t>
      </w:r>
      <w:r>
        <w:rPr>
          <w:color w:val="00599E"/>
        </w:rPr>
        <w:t>ecosystems through science, partnerships and outreach. Our highest priority is to reduce the</w:t>
      </w:r>
      <w:r>
        <w:rPr>
          <w:color w:val="00599E"/>
          <w:spacing w:val="1"/>
        </w:rPr>
        <w:t xml:space="preserve"> </w:t>
      </w:r>
      <w:r>
        <w:rPr>
          <w:color w:val="00599E"/>
        </w:rPr>
        <w:t>impacts of habitat loss, climate change, and other environmental threats while promoting</w:t>
      </w:r>
      <w:r>
        <w:rPr>
          <w:color w:val="00599E"/>
          <w:spacing w:val="1"/>
        </w:rPr>
        <w:t xml:space="preserve"> </w:t>
      </w:r>
      <w:r>
        <w:rPr>
          <w:color w:val="00599E"/>
        </w:rPr>
        <w:t>nature-based solutions for wildlife and people, on land and at sea. Visit Point Blue on the web</w:t>
      </w:r>
      <w:r>
        <w:rPr>
          <w:color w:val="00599E"/>
          <w:spacing w:val="1"/>
        </w:rPr>
        <w:t xml:space="preserve"> </w:t>
      </w:r>
      <w:hyperlink r:id="rId9">
        <w:r>
          <w:rPr>
            <w:color w:val="00599E"/>
            <w:u w:val="single" w:color="00599E"/>
          </w:rPr>
          <w:t>www.pointblue.org</w:t>
        </w:r>
        <w:r>
          <w:rPr>
            <w:color w:val="00599E"/>
          </w:rPr>
          <w:t>.</w:t>
        </w:r>
      </w:hyperlink>
    </w:p>
    <w:p w14:paraId="1AF297D2" w14:textId="77777777" w:rsidR="001A65EA" w:rsidRDefault="00A400BF">
      <w:pPr>
        <w:pStyle w:val="BodyText"/>
        <w:spacing w:before="6"/>
        <w:rPr>
          <w:sz w:val="19"/>
        </w:rPr>
      </w:pPr>
      <w:r>
        <w:pict w14:anchorId="76519FD5">
          <v:rect id="docshape1" o:spid="_x0000_s1060" style="position:absolute;margin-left:70.55pt;margin-top:13.1pt;width:470.9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67B71D2B" w14:textId="77777777" w:rsidR="001A65EA" w:rsidRDefault="001A65EA">
      <w:pPr>
        <w:pStyle w:val="BodyText"/>
        <w:spacing w:before="5"/>
        <w:rPr>
          <w:sz w:val="17"/>
        </w:rPr>
      </w:pPr>
    </w:p>
    <w:p w14:paraId="76E6D834" w14:textId="77777777" w:rsidR="001A65EA" w:rsidRDefault="00AC2435">
      <w:pPr>
        <w:pStyle w:val="Heading1"/>
        <w:spacing w:before="34"/>
      </w:pPr>
      <w:r>
        <w:rPr>
          <w:color w:val="00599E"/>
        </w:rPr>
        <w:t>Island</w:t>
      </w:r>
      <w:r>
        <w:rPr>
          <w:color w:val="00599E"/>
          <w:spacing w:val="-4"/>
        </w:rPr>
        <w:t xml:space="preserve"> </w:t>
      </w:r>
      <w:r>
        <w:rPr>
          <w:color w:val="00599E"/>
        </w:rPr>
        <w:t>Visitors</w:t>
      </w:r>
    </w:p>
    <w:p w14:paraId="11013E13" w14:textId="77777777" w:rsidR="001A65EA" w:rsidRDefault="00AC2435">
      <w:pPr>
        <w:pStyle w:val="BodyText"/>
        <w:spacing w:before="240"/>
        <w:ind w:left="920" w:right="856"/>
        <w:rPr>
          <w:ins w:id="0" w:author="McChesney, Gerry" w:date="2021-09-30T15:50:00Z"/>
        </w:rPr>
      </w:pPr>
      <w:r>
        <w:rPr>
          <w:b/>
        </w:rPr>
        <w:t>Point</w:t>
      </w:r>
      <w:r>
        <w:rPr>
          <w:b/>
          <w:spacing w:val="-3"/>
        </w:rPr>
        <w:t xml:space="preserve"> </w:t>
      </w:r>
      <w:r>
        <w:rPr>
          <w:b/>
        </w:rPr>
        <w:t>Blue</w:t>
      </w:r>
      <w:r>
        <w:t>:</w:t>
      </w:r>
      <w:r>
        <w:rPr>
          <w:spacing w:val="-1"/>
        </w:rPr>
        <w:t xml:space="preserve"> </w:t>
      </w:r>
      <w:r>
        <w:t>Olivia</w:t>
      </w:r>
      <w:r>
        <w:rPr>
          <w:spacing w:val="-4"/>
        </w:rPr>
        <w:t xml:space="preserve"> </w:t>
      </w:r>
      <w:r>
        <w:t>Boisen,</w:t>
      </w:r>
      <w:r>
        <w:rPr>
          <w:spacing w:val="-1"/>
        </w:rPr>
        <w:t xml:space="preserve"> </w:t>
      </w:r>
      <w:r>
        <w:t>Kristen</w:t>
      </w:r>
      <w:r>
        <w:rPr>
          <w:spacing w:val="-1"/>
        </w:rPr>
        <w:t xml:space="preserve"> </w:t>
      </w:r>
      <w:r>
        <w:t>Hayes,</w:t>
      </w:r>
      <w:r>
        <w:rPr>
          <w:spacing w:val="-2"/>
        </w:rPr>
        <w:t xml:space="preserve"> </w:t>
      </w:r>
      <w:r>
        <w:t>Joey</w:t>
      </w:r>
      <w:r>
        <w:rPr>
          <w:spacing w:val="-2"/>
        </w:rPr>
        <w:t xml:space="preserve"> </w:t>
      </w:r>
      <w:r>
        <w:t>Negreann,</w:t>
      </w:r>
      <w:r>
        <w:rPr>
          <w:spacing w:val="-4"/>
        </w:rPr>
        <w:t xml:space="preserve"> </w:t>
      </w:r>
      <w:r>
        <w:t>Theresa</w:t>
      </w:r>
      <w:r>
        <w:rPr>
          <w:spacing w:val="-3"/>
        </w:rPr>
        <w:t xml:space="preserve"> </w:t>
      </w:r>
      <w:r>
        <w:t>Rizza,</w:t>
      </w:r>
      <w:r>
        <w:rPr>
          <w:spacing w:val="-3"/>
        </w:rPr>
        <w:t xml:space="preserve"> </w:t>
      </w:r>
      <w:r>
        <w:t>Stella</w:t>
      </w:r>
      <w:r>
        <w:rPr>
          <w:spacing w:val="-2"/>
        </w:rPr>
        <w:t xml:space="preserve"> </w:t>
      </w:r>
      <w:r>
        <w:t>Solasz,</w:t>
      </w:r>
      <w:r>
        <w:rPr>
          <w:spacing w:val="-3"/>
        </w:rPr>
        <w:t xml:space="preserve"> </w:t>
      </w:r>
      <w:r>
        <w:t>Alex</w:t>
      </w:r>
      <w:r>
        <w:rPr>
          <w:spacing w:val="-2"/>
        </w:rPr>
        <w:t xml:space="preserve"> </w:t>
      </w:r>
      <w:r>
        <w:t>Soldo,</w:t>
      </w:r>
      <w:r>
        <w:rPr>
          <w:spacing w:val="-51"/>
        </w:rPr>
        <w:t xml:space="preserve"> </w:t>
      </w:r>
      <w:r>
        <w:t>Amanda</w:t>
      </w:r>
      <w:r>
        <w:rPr>
          <w:spacing w:val="-4"/>
        </w:rPr>
        <w:t xml:space="preserve"> </w:t>
      </w:r>
      <w:r>
        <w:t>Spears,</w:t>
      </w:r>
      <w:r>
        <w:rPr>
          <w:spacing w:val="-1"/>
        </w:rPr>
        <w:t xml:space="preserve"> </w:t>
      </w:r>
      <w:r>
        <w:t>Jim</w:t>
      </w:r>
      <w:r>
        <w:rPr>
          <w:spacing w:val="-1"/>
        </w:rPr>
        <w:t xml:space="preserve"> </w:t>
      </w:r>
      <w:r>
        <w:t>Tietz.</w:t>
      </w:r>
    </w:p>
    <w:p w14:paraId="77B72A0D" w14:textId="77777777" w:rsidR="009E3EA2" w:rsidRDefault="009E3EA2">
      <w:pPr>
        <w:pStyle w:val="BodyText"/>
        <w:spacing w:before="240"/>
        <w:ind w:left="920" w:right="856"/>
      </w:pPr>
      <w:ins w:id="1" w:author="McChesney, Gerry" w:date="2021-09-30T15:50:00Z">
        <w:r>
          <w:rPr>
            <w:b/>
          </w:rPr>
          <w:t>USFWS</w:t>
        </w:r>
        <w:r w:rsidRPr="009E3EA2">
          <w:rPr>
            <w:rPrChange w:id="2" w:author="McChesney, Gerry" w:date="2021-09-30T15:50:00Z">
              <w:rPr>
                <w:b/>
              </w:rPr>
            </w:rPrChange>
          </w:rPr>
          <w:t>:</w:t>
        </w:r>
        <w:r>
          <w:t xml:space="preserve"> Amy Agee, Alyssa Clevenstine, Gerry McChesney</w:t>
        </w:r>
      </w:ins>
    </w:p>
    <w:p w14:paraId="48D53C0B" w14:textId="77777777" w:rsidR="001A65EA" w:rsidRDefault="001A65EA">
      <w:pPr>
        <w:pStyle w:val="BodyText"/>
        <w:spacing w:before="8"/>
        <w:rPr>
          <w:sz w:val="19"/>
        </w:rPr>
      </w:pPr>
    </w:p>
    <w:p w14:paraId="376D4DA2" w14:textId="77777777" w:rsidR="001A65EA" w:rsidRDefault="00AC2435">
      <w:pPr>
        <w:pStyle w:val="BodyText"/>
        <w:ind w:left="920" w:right="856"/>
      </w:pPr>
      <w:r>
        <w:t>August</w:t>
      </w:r>
      <w:r>
        <w:rPr>
          <w:spacing w:val="-3"/>
        </w:rPr>
        <w:t xml:space="preserve"> </w:t>
      </w:r>
      <w:r>
        <w:t>14</w:t>
      </w:r>
      <w:r>
        <w:rPr>
          <w:vertAlign w:val="superscript"/>
        </w:rPr>
        <w:t>th</w:t>
      </w:r>
      <w:r>
        <w:t>:</w:t>
      </w:r>
      <w:r>
        <w:rPr>
          <w:spacing w:val="-2"/>
        </w:rPr>
        <w:t xml:space="preserve"> </w:t>
      </w:r>
      <w:r>
        <w:rPr>
          <w:b/>
        </w:rPr>
        <w:t>“Nido</w:t>
      </w:r>
      <w:r>
        <w:rPr>
          <w:b/>
          <w:spacing w:val="-2"/>
        </w:rPr>
        <w:t xml:space="preserve"> </w:t>
      </w:r>
      <w:r>
        <w:rPr>
          <w:b/>
        </w:rPr>
        <w:t>del</w:t>
      </w:r>
      <w:r>
        <w:rPr>
          <w:b/>
          <w:spacing w:val="2"/>
        </w:rPr>
        <w:t xml:space="preserve"> </w:t>
      </w:r>
      <w:r>
        <w:rPr>
          <w:b/>
        </w:rPr>
        <w:t>Mar”</w:t>
      </w:r>
      <w:r>
        <w:rPr>
          <w:b/>
          <w:spacing w:val="4"/>
        </w:rPr>
        <w:t xml:space="preserve"> </w:t>
      </w:r>
      <w:r>
        <w:t>(skipper</w:t>
      </w:r>
      <w:r>
        <w:rPr>
          <w:spacing w:val="-4"/>
        </w:rPr>
        <w:t xml:space="preserve"> </w:t>
      </w:r>
      <w:r>
        <w:t>Kevin</w:t>
      </w:r>
      <w:r>
        <w:rPr>
          <w:spacing w:val="-3"/>
        </w:rPr>
        <w:t xml:space="preserve"> </w:t>
      </w:r>
      <w:r>
        <w:t>McRae)</w:t>
      </w:r>
      <w:r>
        <w:rPr>
          <w:spacing w:val="-3"/>
        </w:rPr>
        <w:t xml:space="preserve"> </w:t>
      </w:r>
      <w:r>
        <w:t>brought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Kristen</w:t>
      </w:r>
      <w:r>
        <w:rPr>
          <w:spacing w:val="-2"/>
        </w:rPr>
        <w:t xml:space="preserve"> </w:t>
      </w:r>
      <w:r>
        <w:t>Hayes,</w:t>
      </w:r>
      <w:r>
        <w:rPr>
          <w:spacing w:val="-2"/>
        </w:rPr>
        <w:t xml:space="preserve"> </w:t>
      </w:r>
      <w:r>
        <w:t>Alex</w:t>
      </w:r>
      <w:r>
        <w:rPr>
          <w:spacing w:val="-2"/>
        </w:rPr>
        <w:t xml:space="preserve"> </w:t>
      </w:r>
      <w:r>
        <w:t>Soldo,</w:t>
      </w:r>
      <w:r>
        <w:rPr>
          <w:spacing w:val="-3"/>
        </w:rPr>
        <w:t xml:space="preserve"> </w:t>
      </w:r>
      <w:r>
        <w:t>and</w:t>
      </w:r>
      <w:r>
        <w:rPr>
          <w:spacing w:val="-51"/>
        </w:rPr>
        <w:t xml:space="preserve"> </w:t>
      </w:r>
      <w:r>
        <w:t>Jim Tietz. Crew members (Sarah, Ian, Aaron, and Kevin) toured the island and departed with</w:t>
      </w:r>
      <w:r>
        <w:rPr>
          <w:spacing w:val="1"/>
        </w:rPr>
        <w:t xml:space="preserve"> </w:t>
      </w:r>
      <w:r>
        <w:t>Olivia</w:t>
      </w:r>
      <w:r>
        <w:rPr>
          <w:spacing w:val="-2"/>
        </w:rPr>
        <w:t xml:space="preserve"> </w:t>
      </w:r>
      <w:r>
        <w:t>Boisen,</w:t>
      </w:r>
      <w:r>
        <w:rPr>
          <w:spacing w:val="2"/>
        </w:rPr>
        <w:t xml:space="preserve"> </w:t>
      </w:r>
      <w:r>
        <w:t>Theresa</w:t>
      </w:r>
      <w:r>
        <w:rPr>
          <w:spacing w:val="-1"/>
        </w:rPr>
        <w:t xml:space="preserve"> </w:t>
      </w:r>
      <w:r>
        <w:t>Rizza,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Amanda</w:t>
      </w:r>
      <w:r>
        <w:rPr>
          <w:spacing w:val="-3"/>
        </w:rPr>
        <w:t xml:space="preserve"> </w:t>
      </w:r>
      <w:r>
        <w:t>Spears.</w:t>
      </w:r>
    </w:p>
    <w:p w14:paraId="77481F4F" w14:textId="77777777" w:rsidR="001A65EA" w:rsidRDefault="001A65EA">
      <w:pPr>
        <w:pStyle w:val="BodyText"/>
        <w:spacing w:before="8"/>
        <w:rPr>
          <w:sz w:val="19"/>
        </w:rPr>
      </w:pPr>
    </w:p>
    <w:p w14:paraId="24E60346" w14:textId="77777777" w:rsidR="001A65EA" w:rsidRDefault="00AC2435">
      <w:pPr>
        <w:pStyle w:val="BodyText"/>
        <w:ind w:left="920" w:right="856"/>
      </w:pPr>
      <w:r>
        <w:t>August</w:t>
      </w:r>
      <w:r>
        <w:rPr>
          <w:spacing w:val="-4"/>
        </w:rPr>
        <w:t xml:space="preserve"> </w:t>
      </w:r>
      <w:r>
        <w:t>24</w:t>
      </w:r>
      <w:r>
        <w:rPr>
          <w:vertAlign w:val="superscript"/>
        </w:rPr>
        <w:t>th</w:t>
      </w:r>
      <w:r>
        <w:t>:</w:t>
      </w:r>
      <w:r>
        <w:rPr>
          <w:spacing w:val="-2"/>
        </w:rPr>
        <w:t xml:space="preserve"> </w:t>
      </w:r>
      <w:r>
        <w:rPr>
          <w:b/>
        </w:rPr>
        <w:t>“Pacific Pearl”</w:t>
      </w:r>
      <w:r>
        <w:rPr>
          <w:b/>
          <w:spacing w:val="1"/>
        </w:rPr>
        <w:t xml:space="preserve"> </w:t>
      </w:r>
      <w:r>
        <w:t>(skipper</w:t>
      </w:r>
      <w:r>
        <w:rPr>
          <w:spacing w:val="-5"/>
        </w:rPr>
        <w:t xml:space="preserve"> </w:t>
      </w:r>
      <w:r>
        <w:t>JJ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Andy</w:t>
      </w:r>
      <w:r>
        <w:rPr>
          <w:spacing w:val="-3"/>
        </w:rPr>
        <w:t xml:space="preserve"> </w:t>
      </w:r>
      <w:r>
        <w:t>Guilano)</w:t>
      </w:r>
      <w:r>
        <w:rPr>
          <w:spacing w:val="-3"/>
        </w:rPr>
        <w:t xml:space="preserve"> </w:t>
      </w:r>
      <w:r>
        <w:t>brought</w:t>
      </w:r>
      <w:r>
        <w:rPr>
          <w:spacing w:val="1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FWS</w:t>
      </w:r>
      <w:r>
        <w:rPr>
          <w:spacing w:val="-3"/>
        </w:rPr>
        <w:t xml:space="preserve"> </w:t>
      </w:r>
      <w:r>
        <w:t>personnel</w:t>
      </w:r>
      <w:r>
        <w:rPr>
          <w:spacing w:val="-2"/>
        </w:rPr>
        <w:t xml:space="preserve"> </w:t>
      </w:r>
      <w:r>
        <w:t>Gerry</w:t>
      </w:r>
      <w:r>
        <w:rPr>
          <w:spacing w:val="-52"/>
        </w:rPr>
        <w:t xml:space="preserve"> </w:t>
      </w:r>
      <w:r>
        <w:t>McChesney, Alyssa Clevenstine, and Amy Agee. FWS maintenance staff, Lydia Woltjer and</w:t>
      </w:r>
      <w:r>
        <w:rPr>
          <w:spacing w:val="1"/>
        </w:rPr>
        <w:t xml:space="preserve"> </w:t>
      </w:r>
      <w:r>
        <w:t>Tyrone</w:t>
      </w:r>
      <w:r>
        <w:rPr>
          <w:spacing w:val="-3"/>
        </w:rPr>
        <w:t xml:space="preserve"> </w:t>
      </w:r>
      <w:r>
        <w:t>Asencio,</w:t>
      </w:r>
      <w:r>
        <w:rPr>
          <w:spacing w:val="-3"/>
        </w:rPr>
        <w:t xml:space="preserve"> </w:t>
      </w:r>
      <w:r>
        <w:t>toured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island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departed.</w:t>
      </w:r>
    </w:p>
    <w:p w14:paraId="27186BB9" w14:textId="77777777" w:rsidR="001A65EA" w:rsidRDefault="001A65EA">
      <w:pPr>
        <w:pStyle w:val="BodyText"/>
        <w:spacing w:before="7"/>
        <w:rPr>
          <w:sz w:val="19"/>
        </w:rPr>
      </w:pPr>
    </w:p>
    <w:p w14:paraId="6EE96322" w14:textId="77777777" w:rsidR="001A65EA" w:rsidRDefault="00AC2435">
      <w:pPr>
        <w:pStyle w:val="BodyText"/>
        <w:ind w:left="920" w:right="889"/>
      </w:pPr>
      <w:r>
        <w:t>August</w:t>
      </w:r>
      <w:r>
        <w:rPr>
          <w:spacing w:val="-4"/>
        </w:rPr>
        <w:t xml:space="preserve"> </w:t>
      </w:r>
      <w:r>
        <w:t>27</w:t>
      </w:r>
      <w:r>
        <w:rPr>
          <w:vertAlign w:val="superscript"/>
        </w:rPr>
        <w:t>th</w:t>
      </w:r>
      <w:r>
        <w:t>:</w:t>
      </w:r>
      <w:r>
        <w:rPr>
          <w:spacing w:val="-3"/>
        </w:rPr>
        <w:t xml:space="preserve"> </w:t>
      </w:r>
      <w:r>
        <w:rPr>
          <w:b/>
        </w:rPr>
        <w:t>“So</w:t>
      </w:r>
      <w:r>
        <w:rPr>
          <w:b/>
          <w:spacing w:val="-3"/>
        </w:rPr>
        <w:t xml:space="preserve"> </w:t>
      </w:r>
      <w:r>
        <w:rPr>
          <w:b/>
        </w:rPr>
        <w:t xml:space="preserve">Good” </w:t>
      </w:r>
      <w:r>
        <w:t>(skipper</w:t>
      </w:r>
      <w:r>
        <w:rPr>
          <w:spacing w:val="-3"/>
        </w:rPr>
        <w:t xml:space="preserve"> </w:t>
      </w:r>
      <w:r>
        <w:t>Harmon</w:t>
      </w:r>
      <w:r>
        <w:rPr>
          <w:spacing w:val="-2"/>
        </w:rPr>
        <w:t xml:space="preserve"> </w:t>
      </w:r>
      <w:r>
        <w:t>Shragge)</w:t>
      </w:r>
      <w:r>
        <w:rPr>
          <w:spacing w:val="-4"/>
        </w:rPr>
        <w:t xml:space="preserve"> </w:t>
      </w:r>
      <w:r>
        <w:t>brought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Joey</w:t>
      </w:r>
      <w:r>
        <w:rPr>
          <w:spacing w:val="-3"/>
        </w:rPr>
        <w:t xml:space="preserve"> </w:t>
      </w:r>
      <w:r>
        <w:t>Negreann. Palo intern,</w:t>
      </w:r>
      <w:r>
        <w:rPr>
          <w:spacing w:val="-51"/>
        </w:rPr>
        <w:t xml:space="preserve"> </w:t>
      </w:r>
      <w:r>
        <w:t>Kevin</w:t>
      </w:r>
      <w:r>
        <w:rPr>
          <w:spacing w:val="2"/>
        </w:rPr>
        <w:t xml:space="preserve"> </w:t>
      </w:r>
      <w:r>
        <w:t>Garcia-Lopez,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crew</w:t>
      </w:r>
      <w:r>
        <w:rPr>
          <w:spacing w:val="2"/>
        </w:rPr>
        <w:t xml:space="preserve"> </w:t>
      </w:r>
      <w:r>
        <w:t>member,</w:t>
      </w:r>
      <w:r>
        <w:rPr>
          <w:spacing w:val="-3"/>
        </w:rPr>
        <w:t xml:space="preserve"> </w:t>
      </w:r>
      <w:r>
        <w:t>Michael,</w:t>
      </w:r>
      <w:r>
        <w:rPr>
          <w:spacing w:val="-2"/>
        </w:rPr>
        <w:t xml:space="preserve"> </w:t>
      </w:r>
      <w:r>
        <w:t>toured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island.</w:t>
      </w:r>
    </w:p>
    <w:p w14:paraId="0A8D01C5" w14:textId="77777777" w:rsidR="001A65EA" w:rsidRDefault="001A65EA">
      <w:pPr>
        <w:pStyle w:val="BodyText"/>
        <w:spacing w:before="8"/>
        <w:rPr>
          <w:sz w:val="19"/>
        </w:rPr>
      </w:pPr>
    </w:p>
    <w:p w14:paraId="5E89A421" w14:textId="77777777" w:rsidR="001A65EA" w:rsidRDefault="00AC2435" w:rsidP="009E3EA2">
      <w:pPr>
        <w:pStyle w:val="BodyText"/>
        <w:spacing w:line="242" w:lineRule="auto"/>
        <w:ind w:left="920" w:right="856"/>
      </w:pPr>
      <w:r>
        <w:t>August</w:t>
      </w:r>
      <w:r>
        <w:rPr>
          <w:spacing w:val="-4"/>
        </w:rPr>
        <w:t xml:space="preserve"> </w:t>
      </w:r>
      <w:r>
        <w:t>30</w:t>
      </w:r>
      <w:r>
        <w:rPr>
          <w:vertAlign w:val="superscript"/>
        </w:rPr>
        <w:t>th</w:t>
      </w:r>
      <w:r>
        <w:t>:</w:t>
      </w:r>
      <w:r>
        <w:rPr>
          <w:spacing w:val="-2"/>
        </w:rPr>
        <w:t xml:space="preserve"> </w:t>
      </w:r>
      <w:r>
        <w:rPr>
          <w:b/>
        </w:rPr>
        <w:t>“MV</w:t>
      </w:r>
      <w:r>
        <w:rPr>
          <w:b/>
          <w:spacing w:val="-2"/>
        </w:rPr>
        <w:t xml:space="preserve"> </w:t>
      </w:r>
      <w:r>
        <w:rPr>
          <w:b/>
        </w:rPr>
        <w:t>Drake”</w:t>
      </w:r>
      <w:r>
        <w:rPr>
          <w:b/>
          <w:spacing w:val="-1"/>
        </w:rPr>
        <w:t xml:space="preserve"> </w:t>
      </w:r>
      <w:r>
        <w:t>(skipper</w:t>
      </w:r>
      <w:r>
        <w:rPr>
          <w:spacing w:val="-3"/>
        </w:rPr>
        <w:t xml:space="preserve"> </w:t>
      </w:r>
      <w:r>
        <w:t>Andy</w:t>
      </w:r>
      <w:r>
        <w:rPr>
          <w:spacing w:val="-2"/>
        </w:rPr>
        <w:t xml:space="preserve"> </w:t>
      </w:r>
      <w:r>
        <w:t>Guilano)</w:t>
      </w:r>
      <w:r>
        <w:rPr>
          <w:spacing w:val="-3"/>
        </w:rPr>
        <w:t xml:space="preserve"> </w:t>
      </w:r>
      <w:r>
        <w:t>brought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David</w:t>
      </w:r>
      <w:r>
        <w:rPr>
          <w:spacing w:val="-2"/>
        </w:rPr>
        <w:t xml:space="preserve"> </w:t>
      </w:r>
      <w:r>
        <w:t>Gill</w:t>
      </w:r>
      <w:r>
        <w:rPr>
          <w:spacing w:val="-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Michael Guilbert</w:t>
      </w:r>
      <w:r>
        <w:rPr>
          <w:spacing w:val="1"/>
        </w:rPr>
        <w:t xml:space="preserve"> </w:t>
      </w:r>
      <w:r>
        <w:t>of</w:t>
      </w:r>
      <w:r>
        <w:rPr>
          <w:spacing w:val="-51"/>
        </w:rPr>
        <w:t xml:space="preserve"> </w:t>
      </w:r>
      <w:r>
        <w:t>Bonny</w:t>
      </w:r>
      <w:r>
        <w:rPr>
          <w:spacing w:val="-1"/>
        </w:rPr>
        <w:t xml:space="preserve"> </w:t>
      </w:r>
      <w:r>
        <w:t>Doon</w:t>
      </w:r>
      <w:r>
        <w:rPr>
          <w:spacing w:val="-3"/>
        </w:rPr>
        <w:t xml:space="preserve"> </w:t>
      </w:r>
      <w:ins w:id="3" w:author="McChesney, Gerry" w:date="2021-09-30T15:51:00Z">
        <w:r w:rsidR="009E3EA2">
          <w:rPr>
            <w:spacing w:val="-3"/>
          </w:rPr>
          <w:t xml:space="preserve">Environmental Systems </w:t>
        </w:r>
      </w:ins>
      <w:r>
        <w:t>to</w:t>
      </w:r>
      <w:r>
        <w:rPr>
          <w:spacing w:val="2"/>
        </w:rPr>
        <w:t xml:space="preserve"> </w:t>
      </w:r>
      <w:ins w:id="4" w:author="McChesney, Gerry" w:date="2021-09-30T15:51:00Z">
        <w:r w:rsidR="009E3EA2">
          <w:rPr>
            <w:spacing w:val="2"/>
          </w:rPr>
          <w:t>service</w:t>
        </w:r>
      </w:ins>
      <w:del w:id="5" w:author="McChesney, Gerry" w:date="2021-09-30T15:51:00Z">
        <w:r w:rsidDel="009E3EA2">
          <w:delText>work</w:delText>
        </w:r>
        <w:r w:rsidDel="009E3EA2">
          <w:rPr>
            <w:spacing w:val="-3"/>
          </w:rPr>
          <w:delText xml:space="preserve"> </w:delText>
        </w:r>
        <w:r w:rsidDel="009E3EA2">
          <w:delText>on</w:delText>
        </w:r>
      </w:del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septic</w:t>
      </w:r>
      <w:r>
        <w:rPr>
          <w:spacing w:val="-2"/>
        </w:rPr>
        <w:t xml:space="preserve"> </w:t>
      </w:r>
      <w:r>
        <w:t>system,</w:t>
      </w:r>
      <w:r>
        <w:rPr>
          <w:spacing w:val="-2"/>
        </w:rPr>
        <w:t xml:space="preserve"> </w:t>
      </w:r>
      <w:ins w:id="6" w:author="McChesney, Gerry" w:date="2021-09-30T15:51:00Z">
        <w:r w:rsidR="009E3EA2">
          <w:rPr>
            <w:spacing w:val="-2"/>
          </w:rPr>
          <w:t xml:space="preserve">as well as </w:t>
        </w:r>
      </w:ins>
      <w:del w:id="7" w:author="McChesney, Gerry" w:date="2021-09-30T15:51:00Z">
        <w:r w:rsidDel="009E3EA2">
          <w:delText>and</w:delText>
        </w:r>
        <w:r w:rsidDel="009E3EA2">
          <w:rPr>
            <w:spacing w:val="-2"/>
          </w:rPr>
          <w:delText xml:space="preserve"> </w:delText>
        </w:r>
        <w:r w:rsidDel="009E3EA2">
          <w:delText>they</w:delText>
        </w:r>
        <w:r w:rsidDel="009E3EA2">
          <w:rPr>
            <w:spacing w:val="-2"/>
          </w:rPr>
          <w:delText xml:space="preserve"> </w:delText>
        </w:r>
        <w:r w:rsidDel="009E3EA2">
          <w:delText>brought</w:delText>
        </w:r>
        <w:r w:rsidDel="009E3EA2">
          <w:rPr>
            <w:spacing w:val="2"/>
          </w:rPr>
          <w:delText xml:space="preserve"> </w:delText>
        </w:r>
        <w:r w:rsidDel="009E3EA2">
          <w:delText>out</w:delText>
        </w:r>
      </w:del>
      <w:r>
        <w:rPr>
          <w:spacing w:val="-3"/>
        </w:rPr>
        <w:t xml:space="preserve"> </w:t>
      </w:r>
      <w:r>
        <w:t>Steve</w:t>
      </w:r>
      <w:r>
        <w:rPr>
          <w:spacing w:val="-3"/>
        </w:rPr>
        <w:t xml:space="preserve"> </w:t>
      </w:r>
      <w:r>
        <w:t>Delgros</w:t>
      </w:r>
      <w:r>
        <w:rPr>
          <w:spacing w:val="-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Robert</w:t>
      </w:r>
      <w:r w:rsidR="009E3EA2">
        <w:t xml:space="preserve"> </w:t>
      </w:r>
      <w:r>
        <w:t>Walsh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Apollo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out</w:t>
      </w:r>
      <w:r>
        <w:rPr>
          <w:spacing w:val="-1"/>
        </w:rPr>
        <w:t xml:space="preserve"> </w:t>
      </w:r>
      <w:del w:id="8" w:author="McChesney, Gerry" w:date="2021-09-30T15:52:00Z">
        <w:r w:rsidDel="009E3EA2">
          <w:delText>maintenance</w:delText>
        </w:r>
        <w:r w:rsidDel="009E3EA2">
          <w:rPr>
            <w:spacing w:val="-3"/>
          </w:rPr>
          <w:delText xml:space="preserve"> </w:delText>
        </w:r>
      </w:del>
      <w:ins w:id="9" w:author="McChesney, Gerry" w:date="2021-09-30T15:52:00Z">
        <w:r w:rsidR="009E3EA2">
          <w:t>roof repair</w:t>
        </w:r>
        <w:r w:rsidR="009E3EA2">
          <w:rPr>
            <w:spacing w:val="-3"/>
          </w:rPr>
          <w:t xml:space="preserve"> </w:t>
        </w:r>
      </w:ins>
      <w:del w:id="10" w:author="McChesney, Gerry" w:date="2021-09-30T15:52:00Z">
        <w:r w:rsidDel="009E3EA2">
          <w:lastRenderedPageBreak/>
          <w:delText>that</w:delText>
        </w:r>
        <w:r w:rsidDel="009E3EA2">
          <w:rPr>
            <w:spacing w:val="-3"/>
          </w:rPr>
          <w:delText xml:space="preserve"> </w:delText>
        </w:r>
      </w:del>
      <w:r>
        <w:t>needs</w:t>
      </w:r>
      <w:r>
        <w:rPr>
          <w:spacing w:val="-3"/>
        </w:rPr>
        <w:t xml:space="preserve"> </w:t>
      </w:r>
      <w:del w:id="11" w:author="McChesney, Gerry" w:date="2021-09-30T15:52:00Z">
        <w:r w:rsidDel="009E3EA2">
          <w:delText>to be</w:delText>
        </w:r>
        <w:r w:rsidDel="009E3EA2">
          <w:rPr>
            <w:spacing w:val="-1"/>
          </w:rPr>
          <w:delText xml:space="preserve"> </w:delText>
        </w:r>
        <w:r w:rsidDel="009E3EA2">
          <w:delText>performed</w:delText>
        </w:r>
        <w:r w:rsidDel="009E3EA2">
          <w:rPr>
            <w:spacing w:val="-3"/>
          </w:rPr>
          <w:delText xml:space="preserve"> </w:delText>
        </w:r>
        <w:r w:rsidDel="009E3EA2">
          <w:delText>on</w:delText>
        </w:r>
      </w:del>
      <w:ins w:id="12" w:author="McChesney, Gerry" w:date="2021-09-30T15:52:00Z">
        <w:r w:rsidR="009E3EA2">
          <w:t>for</w:t>
        </w:r>
      </w:ins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houses.</w:t>
      </w:r>
      <w:r>
        <w:rPr>
          <w:spacing w:val="-2"/>
        </w:rPr>
        <w:t xml:space="preserve"> </w:t>
      </w:r>
      <w:r>
        <w:t>Gerry</w:t>
      </w:r>
      <w:r>
        <w:rPr>
          <w:spacing w:val="-51"/>
        </w:rPr>
        <w:t xml:space="preserve"> </w:t>
      </w:r>
      <w:ins w:id="13" w:author="McChesney, Gerry" w:date="2021-09-30T15:53:00Z">
        <w:r w:rsidR="009E3EA2">
          <w:rPr>
            <w:spacing w:val="-51"/>
          </w:rPr>
          <w:t xml:space="preserve">   </w:t>
        </w:r>
      </w:ins>
      <w:r>
        <w:t>McChesney</w:t>
      </w:r>
      <w:ins w:id="14" w:author="McChesney, Gerry" w:date="2021-09-30T15:53:00Z">
        <w:r w:rsidR="009E3EA2">
          <w:t>,</w:t>
        </w:r>
      </w:ins>
      <w:r>
        <w:rPr>
          <w:spacing w:val="-2"/>
        </w:rPr>
        <w:t xml:space="preserve"> </w:t>
      </w:r>
      <w:del w:id="15" w:author="McChesney, Gerry" w:date="2021-09-30T15:53:00Z">
        <w:r w:rsidDel="009E3EA2">
          <w:delText>and</w:delText>
        </w:r>
        <w:r w:rsidDel="009E3EA2">
          <w:rPr>
            <w:spacing w:val="-2"/>
          </w:rPr>
          <w:delText xml:space="preserve"> </w:delText>
        </w:r>
      </w:del>
      <w:r>
        <w:t>Alyssa</w:t>
      </w:r>
      <w:r>
        <w:rPr>
          <w:spacing w:val="2"/>
        </w:rPr>
        <w:t xml:space="preserve"> </w:t>
      </w:r>
      <w:r>
        <w:t>Clevenstine</w:t>
      </w:r>
      <w:ins w:id="16" w:author="McChesney, Gerry" w:date="2021-09-30T15:53:00Z">
        <w:r w:rsidR="009E3EA2">
          <w:t>, and Amy Agee</w:t>
        </w:r>
      </w:ins>
      <w:r>
        <w:rPr>
          <w:spacing w:val="-1"/>
        </w:rPr>
        <w:t xml:space="preserve"> </w:t>
      </w:r>
      <w:r>
        <w:t>departed</w:t>
      </w:r>
      <w:ins w:id="17" w:author="McChesney, Gerry" w:date="2021-09-30T15:53:00Z">
        <w:r w:rsidR="009E3EA2">
          <w:t xml:space="preserve"> along with the contractors</w:t>
        </w:r>
      </w:ins>
      <w:r>
        <w:t>.</w:t>
      </w:r>
    </w:p>
    <w:p w14:paraId="616A5D5A" w14:textId="77777777" w:rsidR="001A65EA" w:rsidRDefault="001A65EA">
      <w:pPr>
        <w:pStyle w:val="BodyText"/>
      </w:pPr>
    </w:p>
    <w:p w14:paraId="488C3DF4" w14:textId="77777777" w:rsidR="001A65EA" w:rsidRDefault="00AC2435">
      <w:pPr>
        <w:pStyle w:val="Heading1"/>
      </w:pPr>
      <w:r>
        <w:rPr>
          <w:color w:val="00599E"/>
        </w:rPr>
        <w:t>West</w:t>
      </w:r>
      <w:r>
        <w:rPr>
          <w:color w:val="00599E"/>
          <w:spacing w:val="-4"/>
        </w:rPr>
        <w:t xml:space="preserve"> </w:t>
      </w:r>
      <w:r>
        <w:rPr>
          <w:color w:val="00599E"/>
        </w:rPr>
        <w:t>End</w:t>
      </w:r>
      <w:r>
        <w:rPr>
          <w:color w:val="00599E"/>
          <w:spacing w:val="-3"/>
        </w:rPr>
        <w:t xml:space="preserve"> </w:t>
      </w:r>
      <w:r>
        <w:rPr>
          <w:color w:val="00599E"/>
        </w:rPr>
        <w:t>Island</w:t>
      </w:r>
      <w:r>
        <w:rPr>
          <w:color w:val="00599E"/>
          <w:spacing w:val="-2"/>
        </w:rPr>
        <w:t xml:space="preserve"> </w:t>
      </w:r>
      <w:r>
        <w:rPr>
          <w:color w:val="00599E"/>
        </w:rPr>
        <w:t>Visitors</w:t>
      </w:r>
    </w:p>
    <w:p w14:paraId="4731A7EF" w14:textId="77777777" w:rsidR="001A65EA" w:rsidRDefault="00AC2435">
      <w:pPr>
        <w:pStyle w:val="BodyText"/>
        <w:spacing w:before="240"/>
        <w:ind w:left="920"/>
      </w:pPr>
      <w:r>
        <w:t>No</w:t>
      </w:r>
      <w:r>
        <w:rPr>
          <w:spacing w:val="-1"/>
        </w:rPr>
        <w:t xml:space="preserve"> </w:t>
      </w:r>
      <w:r>
        <w:t>trips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to West</w:t>
      </w:r>
      <w:r>
        <w:rPr>
          <w:spacing w:val="2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month.</w:t>
      </w:r>
    </w:p>
    <w:p w14:paraId="5704640C" w14:textId="77777777" w:rsidR="001A65EA" w:rsidRDefault="001A65EA">
      <w:pPr>
        <w:pStyle w:val="BodyText"/>
      </w:pPr>
    </w:p>
    <w:p w14:paraId="5E7F1399" w14:textId="77777777" w:rsidR="001A65EA" w:rsidRDefault="00AC2435">
      <w:pPr>
        <w:pStyle w:val="BodyText"/>
        <w:ind w:left="920" w:right="889"/>
      </w:pPr>
      <w:r>
        <w:rPr>
          <w:b/>
        </w:rPr>
        <w:t>COVID-19:</w:t>
      </w:r>
      <w:r>
        <w:rPr>
          <w:b/>
          <w:spacing w:val="1"/>
        </w:rPr>
        <w:t xml:space="preserve"> </w:t>
      </w:r>
      <w:r>
        <w:t>In response to ongoing concerns over impacts of this global pandemic, certain</w:t>
      </w:r>
      <w:r>
        <w:rPr>
          <w:spacing w:val="1"/>
        </w:rPr>
        <w:t xml:space="preserve"> </w:t>
      </w:r>
      <w:r>
        <w:t>precautionary</w:t>
      </w:r>
      <w:r>
        <w:rPr>
          <w:spacing w:val="-3"/>
        </w:rPr>
        <w:t xml:space="preserve"> </w:t>
      </w:r>
      <w:r>
        <w:t>measures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employed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minimize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risk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COVID-19</w:t>
      </w:r>
      <w:r>
        <w:rPr>
          <w:spacing w:val="-3"/>
        </w:rPr>
        <w:t xml:space="preserve"> </w:t>
      </w:r>
      <w:r>
        <w:t>infecting</w:t>
      </w:r>
      <w:r>
        <w:rPr>
          <w:spacing w:val="1"/>
        </w:rPr>
        <w:t xml:space="preserve"> </w:t>
      </w:r>
      <w:r>
        <w:t>island</w:t>
      </w:r>
      <w:r>
        <w:rPr>
          <w:spacing w:val="-52"/>
        </w:rPr>
        <w:t xml:space="preserve"> </w:t>
      </w:r>
      <w:r>
        <w:t>personnel. We have been following a strict protocol that has allowed continued, safe</w:t>
      </w:r>
      <w:r>
        <w:rPr>
          <w:spacing w:val="1"/>
        </w:rPr>
        <w:t xml:space="preserve"> </w:t>
      </w:r>
      <w:r>
        <w:t>operations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island.</w:t>
      </w:r>
    </w:p>
    <w:p w14:paraId="4C1FBC5B" w14:textId="77777777" w:rsidR="001A65EA" w:rsidRDefault="001A65EA">
      <w:pPr>
        <w:pStyle w:val="BodyText"/>
        <w:spacing w:before="2"/>
      </w:pPr>
    </w:p>
    <w:p w14:paraId="7889DED9" w14:textId="77777777" w:rsidR="001A65EA" w:rsidRDefault="00AC2435">
      <w:pPr>
        <w:pStyle w:val="Heading1"/>
      </w:pPr>
      <w:r>
        <w:rPr>
          <w:color w:val="00599E"/>
        </w:rPr>
        <w:t>Weather/Ocean</w:t>
      </w:r>
    </w:p>
    <w:p w14:paraId="5C372B55" w14:textId="77777777" w:rsidR="001A65EA" w:rsidRDefault="00AC2435">
      <w:pPr>
        <w:pStyle w:val="BodyText"/>
        <w:spacing w:before="238"/>
        <w:ind w:left="920" w:right="856"/>
      </w:pPr>
      <w:r>
        <w:t>Monthly weather is summarized in Figure 1. Light to moderate NW winds dominated this</w:t>
      </w:r>
      <w:r>
        <w:rPr>
          <w:spacing w:val="1"/>
        </w:rPr>
        <w:t xml:space="preserve"> </w:t>
      </w:r>
      <w:r>
        <w:t>month, with occasional light winds from the S and SW. The island received only trace amounts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rain. The</w:t>
      </w:r>
      <w:r>
        <w:rPr>
          <w:spacing w:val="2"/>
        </w:rPr>
        <w:t xml:space="preserve"> </w:t>
      </w:r>
      <w:r>
        <w:t>average</w:t>
      </w:r>
      <w:r>
        <w:rPr>
          <w:spacing w:val="-2"/>
        </w:rPr>
        <w:t xml:space="preserve"> </w:t>
      </w:r>
      <w:r>
        <w:t>midday</w:t>
      </w:r>
      <w:r>
        <w:rPr>
          <w:spacing w:val="-2"/>
        </w:rPr>
        <w:t xml:space="preserve"> </w:t>
      </w:r>
      <w:r>
        <w:t>air</w:t>
      </w:r>
      <w:r>
        <w:rPr>
          <w:spacing w:val="-3"/>
        </w:rPr>
        <w:t xml:space="preserve"> </w:t>
      </w:r>
      <w:r>
        <w:t>temperature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August</w:t>
      </w:r>
      <w:r>
        <w:rPr>
          <w:spacing w:val="-2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15.99</w:t>
      </w:r>
      <w:r>
        <w:rPr>
          <w:spacing w:val="3"/>
        </w:rPr>
        <w:t xml:space="preserve"> </w:t>
      </w:r>
      <w:r>
        <w:t>±</w:t>
      </w:r>
      <w:r>
        <w:rPr>
          <w:spacing w:val="-4"/>
        </w:rPr>
        <w:t xml:space="preserve"> </w:t>
      </w:r>
      <w:r>
        <w:t>1.41</w:t>
      </w:r>
      <w:r>
        <w:rPr>
          <w:spacing w:val="-4"/>
        </w:rPr>
        <w:t xml:space="preserve"> </w:t>
      </w:r>
      <w:r>
        <w:t>°C,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0.60</w:t>
      </w:r>
      <w:r>
        <w:rPr>
          <w:spacing w:val="-2"/>
        </w:rPr>
        <w:t xml:space="preserve"> </w:t>
      </w:r>
      <w:r>
        <w:t>°C</w:t>
      </w:r>
      <w:r>
        <w:rPr>
          <w:spacing w:val="-51"/>
        </w:rPr>
        <w:t xml:space="preserve"> </w:t>
      </w:r>
      <w:r>
        <w:t>higher than the long-term average of 15.39 °C. The average sea surface temperature (SST) this</w:t>
      </w:r>
      <w:r>
        <w:rPr>
          <w:spacing w:val="1"/>
        </w:rPr>
        <w:t xml:space="preserve"> </w:t>
      </w:r>
      <w:r>
        <w:t>August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14.06</w:t>
      </w:r>
      <w:r>
        <w:rPr>
          <w:spacing w:val="3"/>
        </w:rPr>
        <w:t xml:space="preserve"> </w:t>
      </w:r>
      <w:r>
        <w:t>±</w:t>
      </w:r>
      <w:r>
        <w:rPr>
          <w:spacing w:val="-3"/>
        </w:rPr>
        <w:t xml:space="preserve"> </w:t>
      </w:r>
      <w:r>
        <w:t>0.66</w:t>
      </w:r>
      <w:r>
        <w:rPr>
          <w:spacing w:val="-2"/>
        </w:rPr>
        <w:t xml:space="preserve"> </w:t>
      </w:r>
      <w:r>
        <w:t>°C,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0.25</w:t>
      </w:r>
      <w:r>
        <w:rPr>
          <w:spacing w:val="-1"/>
        </w:rPr>
        <w:t xml:space="preserve"> </w:t>
      </w:r>
      <w:r>
        <w:t>°C</w:t>
      </w:r>
      <w:r>
        <w:rPr>
          <w:spacing w:val="-1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long-term</w:t>
      </w:r>
      <w:r>
        <w:rPr>
          <w:spacing w:val="-3"/>
        </w:rPr>
        <w:t xml:space="preserve"> </w:t>
      </w:r>
      <w:r>
        <w:t>average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13.81</w:t>
      </w:r>
      <w:r>
        <w:rPr>
          <w:spacing w:val="-1"/>
        </w:rPr>
        <w:t xml:space="preserve"> </w:t>
      </w:r>
      <w:r>
        <w:t>°C.</w:t>
      </w:r>
    </w:p>
    <w:p w14:paraId="4B864980" w14:textId="77777777" w:rsidR="001A65EA" w:rsidRDefault="001A65EA">
      <w:pPr>
        <w:sectPr w:rsidR="001A65EA">
          <w:headerReference w:type="default" r:id="rId10"/>
          <w:pgSz w:w="12240" w:h="15840"/>
          <w:pgMar w:top="1320" w:right="620" w:bottom="280" w:left="520" w:header="768" w:footer="0" w:gutter="0"/>
          <w:pgNumType w:start="2"/>
          <w:cols w:space="720"/>
        </w:sectPr>
      </w:pPr>
    </w:p>
    <w:p w14:paraId="79BE835F" w14:textId="77777777" w:rsidR="001A65EA" w:rsidRDefault="001A65EA">
      <w:pPr>
        <w:pStyle w:val="BodyText"/>
        <w:spacing w:before="7"/>
        <w:rPr>
          <w:sz w:val="22"/>
        </w:rPr>
      </w:pPr>
    </w:p>
    <w:p w14:paraId="1CC2C57B" w14:textId="77777777" w:rsidR="001A65EA" w:rsidRDefault="00AC2435">
      <w:pPr>
        <w:pStyle w:val="BodyText"/>
        <w:ind w:left="1368"/>
        <w:rPr>
          <w:sz w:val="20"/>
        </w:rPr>
      </w:pPr>
      <w:r>
        <w:rPr>
          <w:noProof/>
          <w:sz w:val="20"/>
        </w:rPr>
        <w:drawing>
          <wp:inline distT="0" distB="0" distL="0" distR="0" wp14:anchorId="346D9EB3" wp14:editId="6C6DF74A">
            <wp:extent cx="5466116" cy="702830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6116" cy="702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EBDCC" w14:textId="77777777" w:rsidR="001A65EA" w:rsidRDefault="001A65EA">
      <w:pPr>
        <w:pStyle w:val="BodyText"/>
        <w:spacing w:before="2"/>
      </w:pPr>
    </w:p>
    <w:p w14:paraId="71642B33" w14:textId="77777777" w:rsidR="001A65EA" w:rsidRDefault="00AC2435">
      <w:pPr>
        <w:spacing w:before="59"/>
        <w:ind w:left="920" w:right="856"/>
        <w:rPr>
          <w:sz w:val="20"/>
        </w:rPr>
      </w:pPr>
      <w:r>
        <w:rPr>
          <w:b/>
          <w:sz w:val="20"/>
        </w:rPr>
        <w:t>Figure 1</w:t>
      </w:r>
      <w:r>
        <w:rPr>
          <w:sz w:val="20"/>
        </w:rPr>
        <w:t>. Noon air and sea surface temperature data summary. Light blue depicts the long-term (1971 – 2020)</w:t>
      </w:r>
      <w:r>
        <w:rPr>
          <w:spacing w:val="1"/>
          <w:sz w:val="20"/>
        </w:rPr>
        <w:t xml:space="preserve"> </w:t>
      </w:r>
      <w:r>
        <w:rPr>
          <w:sz w:val="20"/>
        </w:rPr>
        <w:t>range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observations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years</w:t>
      </w:r>
      <w:r>
        <w:rPr>
          <w:spacing w:val="-1"/>
          <w:sz w:val="20"/>
        </w:rPr>
        <w:t xml:space="preserve"> </w:t>
      </w:r>
      <w:r>
        <w:rPr>
          <w:sz w:val="20"/>
        </w:rPr>
        <w:t>given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record</w:t>
      </w:r>
      <w:r>
        <w:rPr>
          <w:spacing w:val="-3"/>
          <w:sz w:val="20"/>
        </w:rPr>
        <w:t xml:space="preserve"> </w:t>
      </w:r>
      <w:r>
        <w:rPr>
          <w:sz w:val="20"/>
        </w:rPr>
        <w:t>highs and</w:t>
      </w:r>
      <w:r>
        <w:rPr>
          <w:spacing w:val="-4"/>
          <w:sz w:val="20"/>
        </w:rPr>
        <w:t xml:space="preserve"> </w:t>
      </w:r>
      <w:r>
        <w:rPr>
          <w:sz w:val="20"/>
        </w:rPr>
        <w:t>lows;</w:t>
      </w:r>
      <w:r>
        <w:rPr>
          <w:spacing w:val="-3"/>
          <w:sz w:val="20"/>
        </w:rPr>
        <w:t xml:space="preserve"> </w:t>
      </w:r>
      <w:r>
        <w:rPr>
          <w:sz w:val="20"/>
        </w:rPr>
        <w:t>dark</w:t>
      </w:r>
      <w:r>
        <w:rPr>
          <w:spacing w:val="-2"/>
          <w:sz w:val="20"/>
        </w:rPr>
        <w:t xml:space="preserve"> </w:t>
      </w:r>
      <w:r>
        <w:rPr>
          <w:sz w:val="20"/>
        </w:rPr>
        <w:t>blue</w:t>
      </w:r>
      <w:r>
        <w:rPr>
          <w:spacing w:val="-3"/>
          <w:sz w:val="20"/>
        </w:rPr>
        <w:t xml:space="preserve"> </w:t>
      </w:r>
      <w:r>
        <w:rPr>
          <w:sz w:val="20"/>
        </w:rPr>
        <w:t>shows the</w:t>
      </w:r>
      <w:r>
        <w:rPr>
          <w:spacing w:val="-3"/>
          <w:sz w:val="20"/>
        </w:rPr>
        <w:t xml:space="preserve"> </w:t>
      </w:r>
      <w:r>
        <w:rPr>
          <w:sz w:val="20"/>
        </w:rPr>
        <w:t>long-term</w:t>
      </w:r>
      <w:r>
        <w:rPr>
          <w:spacing w:val="-2"/>
          <w:sz w:val="20"/>
        </w:rPr>
        <w:t xml:space="preserve"> </w:t>
      </w:r>
      <w:r>
        <w:rPr>
          <w:sz w:val="20"/>
        </w:rPr>
        <w:t>range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averages</w:t>
      </w:r>
      <w:r>
        <w:rPr>
          <w:spacing w:val="-42"/>
          <w:sz w:val="20"/>
        </w:rPr>
        <w:t xml:space="preserve"> </w:t>
      </w:r>
      <w:r>
        <w:rPr>
          <w:sz w:val="20"/>
        </w:rPr>
        <w:t>for this month. Orange depicts the range of current (2021) observations. Differences between the long-term and</w:t>
      </w:r>
      <w:r>
        <w:rPr>
          <w:spacing w:val="1"/>
          <w:sz w:val="20"/>
        </w:rPr>
        <w:t xml:space="preserve"> </w:t>
      </w:r>
      <w:r>
        <w:rPr>
          <w:sz w:val="20"/>
        </w:rPr>
        <w:t>current means are shown in red if above normal, and blue if below normal. Daily wind speed (color scale) and</w:t>
      </w:r>
      <w:r>
        <w:rPr>
          <w:spacing w:val="1"/>
          <w:sz w:val="20"/>
        </w:rPr>
        <w:t xml:space="preserve"> </w:t>
      </w:r>
      <w:r>
        <w:rPr>
          <w:sz w:val="20"/>
        </w:rPr>
        <w:t>direction binned into sectors for morning, noon, and afternoon observations for this month. Larger bars indicate</w:t>
      </w:r>
      <w:r>
        <w:rPr>
          <w:spacing w:val="1"/>
          <w:sz w:val="20"/>
        </w:rPr>
        <w:t xml:space="preserve"> </w:t>
      </w:r>
      <w:r>
        <w:rPr>
          <w:sz w:val="20"/>
        </w:rPr>
        <w:t>more</w:t>
      </w:r>
      <w:r>
        <w:rPr>
          <w:spacing w:val="-3"/>
          <w:sz w:val="20"/>
        </w:rPr>
        <w:t xml:space="preserve"> </w:t>
      </w:r>
      <w:r>
        <w:rPr>
          <w:sz w:val="20"/>
        </w:rPr>
        <w:t>wind</w:t>
      </w:r>
      <w:r>
        <w:rPr>
          <w:spacing w:val="2"/>
          <w:sz w:val="20"/>
        </w:rPr>
        <w:t xml:space="preserve"> </w:t>
      </w:r>
      <w:r>
        <w:rPr>
          <w:sz w:val="20"/>
        </w:rPr>
        <w:t>from</w:t>
      </w:r>
      <w:r>
        <w:rPr>
          <w:spacing w:val="-1"/>
          <w:sz w:val="20"/>
        </w:rPr>
        <w:t xml:space="preserve"> </w:t>
      </w:r>
      <w:r>
        <w:rPr>
          <w:sz w:val="20"/>
        </w:rPr>
        <w:t>that</w:t>
      </w:r>
      <w:r>
        <w:rPr>
          <w:spacing w:val="-1"/>
          <w:sz w:val="20"/>
        </w:rPr>
        <w:t xml:space="preserve"> </w:t>
      </w:r>
      <w:r>
        <w:rPr>
          <w:sz w:val="20"/>
        </w:rPr>
        <w:t>direction.</w:t>
      </w:r>
    </w:p>
    <w:p w14:paraId="2ADA398B" w14:textId="77777777" w:rsidR="001A65EA" w:rsidRDefault="001A65EA">
      <w:pPr>
        <w:rPr>
          <w:sz w:val="20"/>
        </w:rPr>
        <w:sectPr w:rsidR="001A65EA">
          <w:pgSz w:w="12240" w:h="15840"/>
          <w:pgMar w:top="1320" w:right="620" w:bottom="280" w:left="520" w:header="768" w:footer="0" w:gutter="0"/>
          <w:cols w:space="720"/>
        </w:sectPr>
      </w:pPr>
    </w:p>
    <w:p w14:paraId="10DE4046" w14:textId="77777777" w:rsidR="001A65EA" w:rsidRDefault="001A65EA">
      <w:pPr>
        <w:pStyle w:val="BodyText"/>
        <w:spacing w:before="7"/>
        <w:rPr>
          <w:sz w:val="19"/>
        </w:rPr>
      </w:pPr>
    </w:p>
    <w:p w14:paraId="39546870" w14:textId="77777777" w:rsidR="001A65EA" w:rsidRDefault="00AC2435">
      <w:pPr>
        <w:pStyle w:val="Heading1"/>
        <w:spacing w:before="35"/>
      </w:pPr>
      <w:r>
        <w:rPr>
          <w:color w:val="00599E"/>
        </w:rPr>
        <w:t>Oiled</w:t>
      </w:r>
      <w:r>
        <w:rPr>
          <w:color w:val="00599E"/>
          <w:spacing w:val="-5"/>
        </w:rPr>
        <w:t xml:space="preserve"> </w:t>
      </w:r>
      <w:r>
        <w:rPr>
          <w:color w:val="00599E"/>
        </w:rPr>
        <w:t>&amp;</w:t>
      </w:r>
      <w:r>
        <w:rPr>
          <w:color w:val="00599E"/>
          <w:spacing w:val="-2"/>
        </w:rPr>
        <w:t xml:space="preserve"> </w:t>
      </w:r>
      <w:r>
        <w:rPr>
          <w:color w:val="00599E"/>
        </w:rPr>
        <w:t>Entangled</w:t>
      </w:r>
      <w:r>
        <w:rPr>
          <w:color w:val="00599E"/>
          <w:spacing w:val="-3"/>
        </w:rPr>
        <w:t xml:space="preserve"> </w:t>
      </w:r>
      <w:r>
        <w:rPr>
          <w:color w:val="00599E"/>
        </w:rPr>
        <w:t>Wildlife</w:t>
      </w:r>
    </w:p>
    <w:p w14:paraId="76377490" w14:textId="77777777" w:rsidR="001A65EA" w:rsidRDefault="00AC2435">
      <w:pPr>
        <w:pStyle w:val="BodyText"/>
        <w:spacing w:before="240"/>
        <w:ind w:left="920" w:right="856"/>
      </w:pPr>
      <w:r>
        <w:t>Three adult males, one subadult male, and ten immature Zalophus were observed with</w:t>
      </w:r>
      <w:r>
        <w:rPr>
          <w:spacing w:val="1"/>
        </w:rPr>
        <w:t xml:space="preserve"> </w:t>
      </w:r>
      <w:r>
        <w:t>monofilament, nylon rope, or unknown material embedded in their necks and/or head. One</w:t>
      </w:r>
      <w:r>
        <w:rPr>
          <w:spacing w:val="1"/>
        </w:rPr>
        <w:t xml:space="preserve"> </w:t>
      </w:r>
      <w:r>
        <w:t>adult Western Gull had a toy parachute man wrapped loosely around its leg. Three Cassin’s</w:t>
      </w:r>
      <w:r>
        <w:rPr>
          <w:spacing w:val="1"/>
        </w:rPr>
        <w:t xml:space="preserve"> </w:t>
      </w:r>
      <w:r>
        <w:t>Auklets</w:t>
      </w:r>
      <w:r>
        <w:rPr>
          <w:spacing w:val="-5"/>
        </w:rPr>
        <w:t xml:space="preserve"> </w:t>
      </w:r>
      <w:r>
        <w:t>perished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a noose</w:t>
      </w:r>
      <w:r>
        <w:rPr>
          <w:spacing w:val="-2"/>
        </w:rPr>
        <w:t xml:space="preserve"> </w:t>
      </w:r>
      <w:r>
        <w:t>mat</w:t>
      </w:r>
      <w:bookmarkStart w:id="18" w:name="_GoBack"/>
      <w:bookmarkEnd w:id="18"/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left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pipe</w:t>
      </w:r>
      <w:r>
        <w:rPr>
          <w:spacing w:val="3"/>
        </w:rPr>
        <w:t xml:space="preserve"> </w:t>
      </w:r>
      <w:r>
        <w:t>rack</w:t>
      </w:r>
      <w:r>
        <w:rPr>
          <w:spacing w:val="-3"/>
        </w:rPr>
        <w:t xml:space="preserve"> </w:t>
      </w:r>
      <w:r>
        <w:t>behind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Powerhouse;</w:t>
      </w:r>
      <w:r>
        <w:rPr>
          <w:spacing w:val="-3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noose</w:t>
      </w:r>
      <w:r>
        <w:rPr>
          <w:spacing w:val="-3"/>
        </w:rPr>
        <w:t xml:space="preserve"> </w:t>
      </w:r>
      <w:r>
        <w:t>mat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thrown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trash.</w:t>
      </w:r>
    </w:p>
    <w:p w14:paraId="487FBD63" w14:textId="77777777" w:rsidR="001A65EA" w:rsidRDefault="001A65EA">
      <w:pPr>
        <w:pStyle w:val="BodyText"/>
        <w:spacing w:before="11"/>
        <w:rPr>
          <w:sz w:val="23"/>
        </w:rPr>
      </w:pPr>
    </w:p>
    <w:p w14:paraId="67914937" w14:textId="77777777" w:rsidR="001A65EA" w:rsidRDefault="00AC2435">
      <w:pPr>
        <w:pStyle w:val="Heading1"/>
      </w:pPr>
      <w:r>
        <w:rPr>
          <w:color w:val="00599E"/>
        </w:rPr>
        <w:t>Feeding</w:t>
      </w:r>
      <w:r>
        <w:rPr>
          <w:color w:val="00599E"/>
          <w:spacing w:val="-7"/>
        </w:rPr>
        <w:t xml:space="preserve"> </w:t>
      </w:r>
      <w:r>
        <w:rPr>
          <w:color w:val="00599E"/>
        </w:rPr>
        <w:t>Flocks</w:t>
      </w:r>
    </w:p>
    <w:p w14:paraId="4BB2C368" w14:textId="77777777" w:rsidR="001A65EA" w:rsidRDefault="00AC2435">
      <w:pPr>
        <w:pStyle w:val="BodyText"/>
        <w:spacing w:before="240"/>
        <w:ind w:left="920" w:right="856"/>
      </w:pPr>
      <w:r>
        <w:t>August 8</w:t>
      </w:r>
      <w:r>
        <w:rPr>
          <w:vertAlign w:val="superscript"/>
        </w:rPr>
        <w:t>th</w:t>
      </w:r>
      <w:r>
        <w:t>: Two feeding flocks were observed in the afternoon within two miles of the island,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humpback</w:t>
      </w:r>
      <w:r>
        <w:rPr>
          <w:spacing w:val="-4"/>
        </w:rPr>
        <w:t xml:space="preserve"> </w:t>
      </w:r>
      <w:r>
        <w:t>whales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hundreds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gulls,</w:t>
      </w:r>
      <w:r>
        <w:rPr>
          <w:spacing w:val="-4"/>
        </w:rPr>
        <w:t xml:space="preserve"> </w:t>
      </w:r>
      <w:r>
        <w:t>pelicans,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Zalophus</w:t>
      </w:r>
      <w:r>
        <w:rPr>
          <w:spacing w:val="-4"/>
        </w:rPr>
        <w:t xml:space="preserve"> </w:t>
      </w:r>
      <w:r>
        <w:t>feeding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schooling</w:t>
      </w:r>
      <w:r>
        <w:rPr>
          <w:spacing w:val="-2"/>
        </w:rPr>
        <w:t xml:space="preserve"> </w:t>
      </w:r>
      <w:r>
        <w:t>fish</w:t>
      </w:r>
      <w:r>
        <w:rPr>
          <w:spacing w:val="-51"/>
        </w:rPr>
        <w:t xml:space="preserve"> </w:t>
      </w:r>
      <w:r>
        <w:t>and unknown</w:t>
      </w:r>
      <w:r>
        <w:rPr>
          <w:spacing w:val="3"/>
        </w:rPr>
        <w:t xml:space="preserve"> </w:t>
      </w:r>
      <w:r>
        <w:t>prey.</w:t>
      </w:r>
    </w:p>
    <w:p w14:paraId="23FF535C" w14:textId="77777777" w:rsidR="001A65EA" w:rsidRDefault="001A65EA">
      <w:pPr>
        <w:pStyle w:val="BodyText"/>
        <w:spacing w:before="12"/>
        <w:rPr>
          <w:sz w:val="23"/>
        </w:rPr>
      </w:pPr>
    </w:p>
    <w:p w14:paraId="152DBD73" w14:textId="77777777" w:rsidR="001A65EA" w:rsidRDefault="00AC2435">
      <w:pPr>
        <w:pStyle w:val="BodyText"/>
        <w:ind w:left="920"/>
      </w:pPr>
      <w:r>
        <w:t>August</w:t>
      </w:r>
      <w:r>
        <w:rPr>
          <w:spacing w:val="-3"/>
        </w:rPr>
        <w:t xml:space="preserve"> </w:t>
      </w:r>
      <w:r>
        <w:t>23</w:t>
      </w:r>
      <w:r>
        <w:rPr>
          <w:vertAlign w:val="superscript"/>
        </w:rPr>
        <w:t>rd</w:t>
      </w:r>
      <w:r>
        <w:t>:</w:t>
      </w:r>
      <w:r>
        <w:rPr>
          <w:spacing w:val="-3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feeding</w:t>
      </w:r>
      <w:r>
        <w:rPr>
          <w:spacing w:val="-3"/>
        </w:rPr>
        <w:t xml:space="preserve"> </w:t>
      </w:r>
      <w:r>
        <w:t>flock</w:t>
      </w:r>
      <w:r>
        <w:rPr>
          <w:spacing w:val="-3"/>
        </w:rPr>
        <w:t xml:space="preserve"> </w:t>
      </w:r>
      <w:r>
        <w:t>~10</w:t>
      </w:r>
      <w:r>
        <w:rPr>
          <w:spacing w:val="2"/>
        </w:rPr>
        <w:t xml:space="preserve"> </w:t>
      </w:r>
      <w:r>
        <w:t>miles</w:t>
      </w:r>
      <w:r>
        <w:rPr>
          <w:spacing w:val="-3"/>
        </w:rPr>
        <w:t xml:space="preserve"> </w:t>
      </w:r>
      <w:r>
        <w:t>east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island</w:t>
      </w:r>
      <w:r>
        <w:rPr>
          <w:spacing w:val="2"/>
        </w:rPr>
        <w:t xml:space="preserve"> </w:t>
      </w:r>
      <w:r>
        <w:t>consisted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humpback</w:t>
      </w:r>
      <w:r>
        <w:rPr>
          <w:spacing w:val="-3"/>
        </w:rPr>
        <w:t xml:space="preserve"> </w:t>
      </w:r>
      <w:r>
        <w:t>whales</w:t>
      </w:r>
      <w:r>
        <w:rPr>
          <w:spacing w:val="-2"/>
        </w:rPr>
        <w:t xml:space="preserve"> </w:t>
      </w:r>
      <w:r>
        <w:t>and</w:t>
      </w:r>
    </w:p>
    <w:p w14:paraId="16C9B421" w14:textId="77777777" w:rsidR="001A65EA" w:rsidRDefault="00AC2435">
      <w:pPr>
        <w:pStyle w:val="BodyText"/>
        <w:spacing w:before="2"/>
        <w:ind w:left="920"/>
      </w:pPr>
      <w:r>
        <w:t>~300</w:t>
      </w:r>
      <w:r>
        <w:rPr>
          <w:spacing w:val="-4"/>
        </w:rPr>
        <w:t xml:space="preserve"> </w:t>
      </w:r>
      <w:r>
        <w:t>unknown</w:t>
      </w:r>
      <w:r>
        <w:rPr>
          <w:spacing w:val="-2"/>
        </w:rPr>
        <w:t xml:space="preserve"> </w:t>
      </w:r>
      <w:r>
        <w:t>birds</w:t>
      </w:r>
      <w:r>
        <w:rPr>
          <w:spacing w:val="-4"/>
        </w:rPr>
        <w:t xml:space="preserve"> </w:t>
      </w:r>
      <w:r>
        <w:t>feeding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unknown</w:t>
      </w:r>
      <w:r>
        <w:rPr>
          <w:spacing w:val="2"/>
        </w:rPr>
        <w:t xml:space="preserve"> </w:t>
      </w:r>
      <w:r>
        <w:t>prey.</w:t>
      </w:r>
    </w:p>
    <w:p w14:paraId="5310172D" w14:textId="77777777" w:rsidR="001A65EA" w:rsidRDefault="001A65EA">
      <w:pPr>
        <w:pStyle w:val="BodyText"/>
      </w:pPr>
    </w:p>
    <w:p w14:paraId="2B55F43D" w14:textId="77777777" w:rsidR="001A65EA" w:rsidRDefault="00AC2435">
      <w:pPr>
        <w:pStyle w:val="Heading1"/>
      </w:pPr>
      <w:r>
        <w:rPr>
          <w:color w:val="00599E"/>
        </w:rPr>
        <w:t>Breeding</w:t>
      </w:r>
      <w:r>
        <w:rPr>
          <w:color w:val="00599E"/>
          <w:spacing w:val="-4"/>
        </w:rPr>
        <w:t xml:space="preserve"> </w:t>
      </w:r>
      <w:r>
        <w:rPr>
          <w:color w:val="00599E"/>
        </w:rPr>
        <w:t>Birds</w:t>
      </w:r>
    </w:p>
    <w:p w14:paraId="1B87884D" w14:textId="77777777" w:rsidR="001A65EA" w:rsidRDefault="00AC2435">
      <w:pPr>
        <w:pStyle w:val="BodyText"/>
        <w:spacing w:before="238"/>
        <w:ind w:left="920" w:right="936"/>
        <w:jc w:val="both"/>
      </w:pPr>
      <w:r>
        <w:rPr>
          <w:b/>
        </w:rPr>
        <w:t xml:space="preserve">Storm-Petrels </w:t>
      </w:r>
      <w:r>
        <w:t>– Of the 63 nest crevices initially monitored this breeding season, 44 (70%) had</w:t>
      </w:r>
      <w:r>
        <w:rPr>
          <w:spacing w:val="1"/>
        </w:rPr>
        <w:t xml:space="preserve"> </w:t>
      </w:r>
      <w:r>
        <w:t>some activity this year and 19 did not. All active nests located this year were occupied by ashy</w:t>
      </w:r>
      <w:r>
        <w:rPr>
          <w:spacing w:val="1"/>
        </w:rPr>
        <w:t xml:space="preserve"> </w:t>
      </w:r>
      <w:r>
        <w:t>storm-petrels. By the end of August, 35 of the active ashy sites had chicks, two sites had adults</w:t>
      </w:r>
      <w:r>
        <w:rPr>
          <w:spacing w:val="-52"/>
        </w:rPr>
        <w:t xml:space="preserve"> </w:t>
      </w:r>
      <w:r>
        <w:t>still</w:t>
      </w:r>
      <w:r>
        <w:rPr>
          <w:spacing w:val="1"/>
        </w:rPr>
        <w:t xml:space="preserve"> </w:t>
      </w:r>
      <w:r>
        <w:t>incubating</w:t>
      </w:r>
      <w:r>
        <w:rPr>
          <w:spacing w:val="-1"/>
        </w:rPr>
        <w:t xml:space="preserve"> </w:t>
      </w:r>
      <w:r>
        <w:t>eggs,</w:t>
      </w:r>
      <w:r>
        <w:rPr>
          <w:spacing w:val="-1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t>cold</w:t>
      </w:r>
      <w:r>
        <w:rPr>
          <w:spacing w:val="-2"/>
        </w:rPr>
        <w:t xml:space="preserve"> </w:t>
      </w:r>
      <w:r>
        <w:t>eggs</w:t>
      </w:r>
      <w:r>
        <w:rPr>
          <w:spacing w:val="-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likely</w:t>
      </w:r>
      <w:r>
        <w:rPr>
          <w:spacing w:val="-2"/>
        </w:rPr>
        <w:t xml:space="preserve"> </w:t>
      </w:r>
      <w:r>
        <w:t>failed,</w:t>
      </w:r>
      <w:r>
        <w:rPr>
          <w:spacing w:val="-2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t>dead</w:t>
      </w:r>
      <w:r>
        <w:rPr>
          <w:spacing w:val="-3"/>
        </w:rPr>
        <w:t xml:space="preserve"> </w:t>
      </w:r>
      <w:r>
        <w:t>chicks,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t>no</w:t>
      </w:r>
      <w:r>
        <w:rPr>
          <w:spacing w:val="-52"/>
        </w:rPr>
        <w:t xml:space="preserve"> </w:t>
      </w:r>
      <w:r>
        <w:t>activity this</w:t>
      </w:r>
      <w:r>
        <w:rPr>
          <w:spacing w:val="-1"/>
        </w:rPr>
        <w:t xml:space="preserve"> </w:t>
      </w:r>
      <w:r>
        <w:t>month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assumed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failures.</w:t>
      </w:r>
    </w:p>
    <w:p w14:paraId="3984B808" w14:textId="77777777" w:rsidR="001A65EA" w:rsidRDefault="001A65EA">
      <w:pPr>
        <w:pStyle w:val="BodyText"/>
        <w:spacing w:before="1"/>
      </w:pPr>
    </w:p>
    <w:p w14:paraId="3394DE61" w14:textId="77777777" w:rsidR="001A65EA" w:rsidRDefault="00AC2435">
      <w:pPr>
        <w:pStyle w:val="BodyText"/>
        <w:ind w:left="920" w:right="1027"/>
      </w:pPr>
      <w:r>
        <w:t>One standard 3-hour mist netting session was conducted at the Carp Shop on August 8</w:t>
      </w:r>
      <w:r>
        <w:rPr>
          <w:vertAlign w:val="superscript"/>
        </w:rPr>
        <w:t>th</w:t>
      </w:r>
      <w:r>
        <w:t>, with</w:t>
      </w:r>
      <w:r>
        <w:rPr>
          <w:spacing w:val="-52"/>
        </w:rPr>
        <w:t xml:space="preserve"> </w:t>
      </w:r>
      <w:r>
        <w:t>40 total birds captured, including: 39 new ashy storm-petrels and 1 recaptured ashy storm-</w:t>
      </w:r>
      <w:r>
        <w:rPr>
          <w:spacing w:val="1"/>
        </w:rPr>
        <w:t xml:space="preserve"> </w:t>
      </w:r>
      <w:r>
        <w:t>petrel.</w:t>
      </w:r>
    </w:p>
    <w:p w14:paraId="7123F00C" w14:textId="77777777" w:rsidR="001A65EA" w:rsidRDefault="001A65EA">
      <w:pPr>
        <w:pStyle w:val="BodyText"/>
        <w:spacing w:before="12"/>
        <w:rPr>
          <w:sz w:val="23"/>
        </w:rPr>
      </w:pPr>
    </w:p>
    <w:p w14:paraId="0ABD0123" w14:textId="77777777" w:rsidR="001A65EA" w:rsidRDefault="00AC2435">
      <w:pPr>
        <w:pStyle w:val="BodyText"/>
        <w:ind w:left="920" w:right="828"/>
      </w:pPr>
      <w:r>
        <w:t>Social attraction sessions resumed at the Ashy Castle on August 2</w:t>
      </w:r>
      <w:r>
        <w:rPr>
          <w:vertAlign w:val="superscript"/>
        </w:rPr>
        <w:t>nd</w:t>
      </w:r>
      <w:r>
        <w:t>, and playback occurred</w:t>
      </w:r>
      <w:r>
        <w:rPr>
          <w:spacing w:val="1"/>
        </w:rPr>
        <w:t xml:space="preserve"> </w:t>
      </w:r>
      <w:r>
        <w:t>throughout each night during the two-week window around the new moon. On August 30</w:t>
      </w:r>
      <w:r>
        <w:rPr>
          <w:vertAlign w:val="superscript"/>
        </w:rPr>
        <w:t>th</w:t>
      </w:r>
      <w:r>
        <w:t>, an</w:t>
      </w:r>
      <w:r>
        <w:rPr>
          <w:spacing w:val="1"/>
        </w:rPr>
        <w:t xml:space="preserve"> </w:t>
      </w:r>
      <w:r>
        <w:t>adult</w:t>
      </w:r>
      <w:r>
        <w:rPr>
          <w:spacing w:val="-2"/>
        </w:rPr>
        <w:t xml:space="preserve"> </w:t>
      </w:r>
      <w:r>
        <w:t>ashy</w:t>
      </w:r>
      <w:r>
        <w:rPr>
          <w:spacing w:val="-5"/>
        </w:rPr>
        <w:t xml:space="preserve"> </w:t>
      </w:r>
      <w:r>
        <w:t>storm-petrel</w:t>
      </w:r>
      <w:r>
        <w:rPr>
          <w:spacing w:val="-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observed</w:t>
      </w:r>
      <w:r>
        <w:rPr>
          <w:spacing w:val="-2"/>
        </w:rPr>
        <w:t xml:space="preserve"> </w:t>
      </w:r>
      <w:r>
        <w:t>brooding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newly</w:t>
      </w:r>
      <w:r>
        <w:rPr>
          <w:spacing w:val="-3"/>
        </w:rPr>
        <w:t xml:space="preserve"> </w:t>
      </w:r>
      <w:r>
        <w:t>hatched</w:t>
      </w:r>
      <w:r>
        <w:rPr>
          <w:spacing w:val="2"/>
        </w:rPr>
        <w:t xml:space="preserve"> </w:t>
      </w:r>
      <w:r>
        <w:t>chick</w:t>
      </w:r>
      <w:r>
        <w:rPr>
          <w:spacing w:val="-3"/>
        </w:rPr>
        <w:t xml:space="preserve"> </w:t>
      </w:r>
      <w:r>
        <w:t>(eggshells</w:t>
      </w:r>
      <w:r>
        <w:rPr>
          <w:spacing w:val="-2"/>
        </w:rPr>
        <w:t xml:space="preserve"> </w:t>
      </w:r>
      <w:r>
        <w:t>still</w:t>
      </w:r>
      <w:r>
        <w:rPr>
          <w:spacing w:val="-4"/>
        </w:rPr>
        <w:t xml:space="preserve"> </w:t>
      </w:r>
      <w:r>
        <w:t>present)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 Ashy Castle at a followed site. The adult moved out of the nest site when the observer</w:t>
      </w:r>
      <w:r>
        <w:rPr>
          <w:spacing w:val="1"/>
        </w:rPr>
        <w:t xml:space="preserve"> </w:t>
      </w:r>
      <w:r>
        <w:t>shined</w:t>
      </w:r>
      <w:r>
        <w:rPr>
          <w:spacing w:val="-2"/>
        </w:rPr>
        <w:t xml:space="preserve"> </w:t>
      </w:r>
      <w:r>
        <w:t>a red</w:t>
      </w:r>
      <w:r>
        <w:rPr>
          <w:spacing w:val="-2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it.</w:t>
      </w:r>
      <w:r>
        <w:rPr>
          <w:spacing w:val="-1"/>
        </w:rPr>
        <w:t xml:space="preserve"> </w:t>
      </w:r>
      <w:r>
        <w:t>Playback</w:t>
      </w:r>
      <w:r>
        <w:rPr>
          <w:spacing w:val="-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tried</w:t>
      </w:r>
      <w:r>
        <w:rPr>
          <w:spacing w:val="-2"/>
        </w:rPr>
        <w:t xml:space="preserve"> </w:t>
      </w:r>
      <w:r>
        <w:t>around the</w:t>
      </w:r>
      <w:r>
        <w:rPr>
          <w:spacing w:val="-1"/>
        </w:rPr>
        <w:t xml:space="preserve"> </w:t>
      </w:r>
      <w:r>
        <w:t>castle,</w:t>
      </w:r>
      <w:r>
        <w:rPr>
          <w:spacing w:val="-4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replies.</w:t>
      </w:r>
    </w:p>
    <w:p w14:paraId="0FE14A19" w14:textId="77777777" w:rsidR="001A65EA" w:rsidRDefault="001A65EA">
      <w:pPr>
        <w:pStyle w:val="BodyText"/>
        <w:spacing w:before="1"/>
      </w:pPr>
    </w:p>
    <w:p w14:paraId="50E46544" w14:textId="77777777" w:rsidR="001A65EA" w:rsidRDefault="00AC2435">
      <w:pPr>
        <w:pStyle w:val="BodyText"/>
        <w:ind w:left="920" w:right="856"/>
      </w:pPr>
      <w:r>
        <w:t>A fork-tailed storm-petrel wing was found by the Carp Shop on August 6</w:t>
      </w:r>
      <w:r>
        <w:rPr>
          <w:vertAlign w:val="superscript"/>
        </w:rPr>
        <w:t>th</w:t>
      </w:r>
      <w:r>
        <w:t>. On August 7</w:t>
      </w:r>
      <w:r>
        <w:rPr>
          <w:vertAlign w:val="superscript"/>
        </w:rPr>
        <w:t>th</w:t>
      </w:r>
      <w:r>
        <w:t>, a</w:t>
      </w:r>
      <w:r>
        <w:rPr>
          <w:spacing w:val="1"/>
        </w:rPr>
        <w:t xml:space="preserve"> </w:t>
      </w:r>
      <w:r>
        <w:t>small, dead ashy storm-petrel chick was recovered from Lighthouse Hill site 26 and frozen for</w:t>
      </w:r>
      <w:r>
        <w:rPr>
          <w:spacing w:val="1"/>
        </w:rPr>
        <w:t xml:space="preserve"> </w:t>
      </w:r>
      <w:r>
        <w:t>later analysis. On the 22</w:t>
      </w:r>
      <w:r>
        <w:rPr>
          <w:vertAlign w:val="superscript"/>
        </w:rPr>
        <w:t>nd</w:t>
      </w:r>
      <w:r>
        <w:t>, two fresh ashy storm-petrel eggs were found at the same site,</w:t>
      </w:r>
      <w:r>
        <w:rPr>
          <w:spacing w:val="1"/>
        </w:rPr>
        <w:t xml:space="preserve"> </w:t>
      </w:r>
      <w:r>
        <w:t>Lighthouse</w:t>
      </w:r>
      <w:r>
        <w:rPr>
          <w:spacing w:val="-3"/>
        </w:rPr>
        <w:t xml:space="preserve"> </w:t>
      </w:r>
      <w:r>
        <w:t>Hill</w:t>
      </w:r>
      <w:r>
        <w:rPr>
          <w:spacing w:val="-2"/>
        </w:rPr>
        <w:t xml:space="preserve"> </w:t>
      </w:r>
      <w:r>
        <w:t>26,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27</w:t>
      </w:r>
      <w:r>
        <w:rPr>
          <w:vertAlign w:val="superscript"/>
        </w:rPr>
        <w:t>th</w:t>
      </w:r>
      <w:r>
        <w:t>,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adult</w:t>
      </w:r>
      <w:r>
        <w:rPr>
          <w:spacing w:val="-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found</w:t>
      </w:r>
      <w:r>
        <w:rPr>
          <w:spacing w:val="2"/>
        </w:rPr>
        <w:t xml:space="preserve"> </w:t>
      </w:r>
      <w:r>
        <w:t>incubating</w:t>
      </w:r>
      <w:r>
        <w:rPr>
          <w:spacing w:val="-3"/>
        </w:rPr>
        <w:t xml:space="preserve"> </w:t>
      </w:r>
      <w:r>
        <w:t>one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eggs</w:t>
      </w:r>
      <w:r>
        <w:rPr>
          <w:spacing w:val="-6"/>
        </w:rPr>
        <w:t xml:space="preserve"> </w:t>
      </w:r>
      <w:r>
        <w:t>(the</w:t>
      </w:r>
      <w:r>
        <w:rPr>
          <w:spacing w:val="-3"/>
        </w:rPr>
        <w:t xml:space="preserve"> </w:t>
      </w:r>
      <w:r>
        <w:t>other</w:t>
      </w:r>
      <w:r>
        <w:rPr>
          <w:spacing w:val="-51"/>
        </w:rPr>
        <w:t xml:space="preserve"> </w:t>
      </w:r>
      <w:r>
        <w:t>egg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relocated).</w:t>
      </w:r>
    </w:p>
    <w:p w14:paraId="650DC6C8" w14:textId="77777777" w:rsidR="001A65EA" w:rsidRDefault="001A65EA">
      <w:pPr>
        <w:pStyle w:val="BodyText"/>
        <w:spacing w:before="11"/>
        <w:rPr>
          <w:sz w:val="23"/>
        </w:rPr>
      </w:pPr>
    </w:p>
    <w:p w14:paraId="5C8FC1C5" w14:textId="77777777" w:rsidR="001A65EA" w:rsidRDefault="00AC2435">
      <w:pPr>
        <w:pStyle w:val="BodyText"/>
        <w:ind w:left="920" w:right="1075"/>
        <w:jc w:val="both"/>
      </w:pPr>
      <w:r>
        <w:rPr>
          <w:b/>
        </w:rPr>
        <w:t xml:space="preserve">Brandt’s Cormorant </w:t>
      </w:r>
      <w:r>
        <w:t>– The last chicks at followed sites at the Sea Lion Cove colony fledged on</w:t>
      </w:r>
      <w:r>
        <w:rPr>
          <w:spacing w:val="-52"/>
        </w:rPr>
        <w:t xml:space="preserve"> </w:t>
      </w:r>
      <w:r>
        <w:t>the 28</w:t>
      </w:r>
      <w:r>
        <w:rPr>
          <w:vertAlign w:val="superscript"/>
        </w:rPr>
        <w:t>th</w:t>
      </w:r>
      <w:r>
        <w:t>, and at the Corm Blind colony on the 30</w:t>
      </w:r>
      <w:r>
        <w:rPr>
          <w:vertAlign w:val="superscript"/>
        </w:rPr>
        <w:t>th</w:t>
      </w:r>
      <w:r>
        <w:t>. On August 11</w:t>
      </w:r>
      <w:r>
        <w:rPr>
          <w:vertAlign w:val="superscript"/>
        </w:rPr>
        <w:t>th</w:t>
      </w:r>
      <w:r>
        <w:t>, 150 chicks were banded at</w:t>
      </w:r>
      <w:r>
        <w:rPr>
          <w:spacing w:val="-5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Corm</w:t>
      </w:r>
      <w:r>
        <w:rPr>
          <w:spacing w:val="-1"/>
        </w:rPr>
        <w:t xml:space="preserve"> </w:t>
      </w:r>
      <w:r>
        <w:t>Blind</w:t>
      </w:r>
      <w:r>
        <w:rPr>
          <w:spacing w:val="-1"/>
        </w:rPr>
        <w:t xml:space="preserve"> </w:t>
      </w:r>
      <w:r>
        <w:t>colony.</w:t>
      </w:r>
    </w:p>
    <w:p w14:paraId="1209779D" w14:textId="77777777" w:rsidR="001A65EA" w:rsidRDefault="001A65EA">
      <w:pPr>
        <w:jc w:val="both"/>
        <w:sectPr w:rsidR="001A65EA">
          <w:pgSz w:w="12240" w:h="15840"/>
          <w:pgMar w:top="1320" w:right="620" w:bottom="280" w:left="520" w:header="768" w:footer="0" w:gutter="0"/>
          <w:cols w:space="720"/>
        </w:sectPr>
      </w:pPr>
    </w:p>
    <w:p w14:paraId="103E7BBC" w14:textId="77777777" w:rsidR="001A65EA" w:rsidRDefault="001A65EA">
      <w:pPr>
        <w:pStyle w:val="BodyText"/>
        <w:spacing w:before="2"/>
        <w:rPr>
          <w:sz w:val="18"/>
        </w:rPr>
      </w:pPr>
    </w:p>
    <w:p w14:paraId="481D8987" w14:textId="77777777" w:rsidR="001A65EA" w:rsidRDefault="00AC2435">
      <w:pPr>
        <w:pStyle w:val="BodyText"/>
        <w:spacing w:before="51"/>
        <w:ind w:left="920"/>
      </w:pPr>
      <w:r>
        <w:t>Many</w:t>
      </w:r>
      <w:r>
        <w:rPr>
          <w:spacing w:val="-3"/>
        </w:rPr>
        <w:t xml:space="preserve"> </w:t>
      </w:r>
      <w:r>
        <w:t>chicks</w:t>
      </w:r>
      <w:r>
        <w:rPr>
          <w:spacing w:val="-2"/>
        </w:rPr>
        <w:t xml:space="preserve"> </w:t>
      </w:r>
      <w:r>
        <w:t>remained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creches</w:t>
      </w:r>
      <w:r>
        <w:rPr>
          <w:spacing w:val="-3"/>
        </w:rPr>
        <w:t xml:space="preserve"> </w:t>
      </w:r>
      <w:r>
        <w:t>along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shoreline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month.</w:t>
      </w:r>
    </w:p>
    <w:p w14:paraId="3031DCA8" w14:textId="77777777" w:rsidR="001A65EA" w:rsidRDefault="001A65EA">
      <w:pPr>
        <w:pStyle w:val="BodyText"/>
      </w:pPr>
    </w:p>
    <w:p w14:paraId="03EADFFE" w14:textId="77777777" w:rsidR="001A65EA" w:rsidRDefault="00AC2435">
      <w:pPr>
        <w:ind w:left="920"/>
        <w:rPr>
          <w:sz w:val="24"/>
        </w:rPr>
      </w:pPr>
      <w:r>
        <w:rPr>
          <w:b/>
          <w:sz w:val="24"/>
        </w:rPr>
        <w:t>Pelagic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Cormorant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Chicks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remaining</w:t>
      </w:r>
      <w:r>
        <w:rPr>
          <w:spacing w:val="-3"/>
          <w:sz w:val="24"/>
        </w:rPr>
        <w:t xml:space="preserve"> </w:t>
      </w:r>
      <w:r>
        <w:rPr>
          <w:sz w:val="24"/>
        </w:rPr>
        <w:t>followed</w:t>
      </w:r>
      <w:r>
        <w:rPr>
          <w:spacing w:val="-4"/>
          <w:sz w:val="24"/>
        </w:rPr>
        <w:t xml:space="preserve"> </w:t>
      </w:r>
      <w:r>
        <w:rPr>
          <w:sz w:val="24"/>
        </w:rPr>
        <w:t>site fledged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August</w:t>
      </w:r>
      <w:r>
        <w:rPr>
          <w:spacing w:val="1"/>
          <w:sz w:val="24"/>
        </w:rPr>
        <w:t xml:space="preserve"> </w:t>
      </w:r>
      <w:r>
        <w:rPr>
          <w:sz w:val="24"/>
        </w:rPr>
        <w:t>13</w:t>
      </w:r>
      <w:r>
        <w:rPr>
          <w:sz w:val="24"/>
          <w:vertAlign w:val="superscript"/>
        </w:rPr>
        <w:t>th</w:t>
      </w:r>
      <w:r>
        <w:rPr>
          <w:sz w:val="24"/>
        </w:rPr>
        <w:t>.</w:t>
      </w:r>
    </w:p>
    <w:p w14:paraId="649FC746" w14:textId="77777777" w:rsidR="001A65EA" w:rsidRDefault="001A65EA">
      <w:pPr>
        <w:pStyle w:val="BodyText"/>
        <w:spacing w:before="12"/>
        <w:rPr>
          <w:sz w:val="23"/>
        </w:rPr>
      </w:pPr>
    </w:p>
    <w:p w14:paraId="60ACA484" w14:textId="77777777" w:rsidR="001A65EA" w:rsidRDefault="00AC2435">
      <w:pPr>
        <w:pStyle w:val="BodyText"/>
        <w:spacing w:line="242" w:lineRule="auto"/>
        <w:ind w:left="920" w:right="1239"/>
      </w:pPr>
      <w:r>
        <w:rPr>
          <w:b/>
        </w:rPr>
        <w:t xml:space="preserve">Double-crested Cormorant </w:t>
      </w:r>
      <w:r>
        <w:t>– Breeding surveys were concluded on August 5</w:t>
      </w:r>
      <w:r>
        <w:rPr>
          <w:vertAlign w:val="superscript"/>
        </w:rPr>
        <w:t>th</w:t>
      </w:r>
      <w:r>
        <w:t xml:space="preserve"> as many fully-</w:t>
      </w:r>
      <w:r>
        <w:rPr>
          <w:spacing w:val="-53"/>
        </w:rPr>
        <w:t xml:space="preserve"> </w:t>
      </w:r>
      <w:r>
        <w:t>feathered</w:t>
      </w:r>
      <w:r>
        <w:rPr>
          <w:spacing w:val="-2"/>
        </w:rPr>
        <w:t xml:space="preserve"> </w:t>
      </w:r>
      <w:r>
        <w:t>chicks</w:t>
      </w:r>
      <w:r>
        <w:rPr>
          <w:spacing w:val="-1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large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wandering</w:t>
      </w:r>
      <w:r>
        <w:rPr>
          <w:spacing w:val="-4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colony.</w:t>
      </w:r>
    </w:p>
    <w:p w14:paraId="5A303EDB" w14:textId="77777777" w:rsidR="001A65EA" w:rsidRDefault="001A65EA">
      <w:pPr>
        <w:pStyle w:val="BodyText"/>
        <w:spacing w:before="8"/>
        <w:rPr>
          <w:sz w:val="23"/>
        </w:rPr>
      </w:pPr>
    </w:p>
    <w:p w14:paraId="07E84EC6" w14:textId="77777777" w:rsidR="001A65EA" w:rsidRDefault="00AC2435">
      <w:pPr>
        <w:pStyle w:val="BodyText"/>
        <w:ind w:left="920" w:right="828"/>
      </w:pPr>
      <w:r>
        <w:rPr>
          <w:b/>
        </w:rPr>
        <w:t>Western</w:t>
      </w:r>
      <w:r>
        <w:rPr>
          <w:b/>
          <w:spacing w:val="-4"/>
        </w:rPr>
        <w:t xml:space="preserve"> </w:t>
      </w:r>
      <w:r>
        <w:rPr>
          <w:b/>
        </w:rPr>
        <w:t>Gull</w:t>
      </w:r>
      <w:r>
        <w:rPr>
          <w:b/>
          <w:spacing w:val="1"/>
        </w:rPr>
        <w:t xml:space="preserve"> </w:t>
      </w:r>
      <w:r>
        <w:t>– Breed</w:t>
      </w:r>
      <w:r>
        <w:rPr>
          <w:spacing w:val="-3"/>
        </w:rPr>
        <w:t xml:space="preserve"> </w:t>
      </w:r>
      <w:r>
        <w:t>checks</w:t>
      </w:r>
      <w:r>
        <w:rPr>
          <w:spacing w:val="-2"/>
        </w:rPr>
        <w:t xml:space="preserve"> </w:t>
      </w:r>
      <w:r>
        <w:t>concluded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H-east</w:t>
      </w:r>
      <w:r>
        <w:rPr>
          <w:spacing w:val="-3"/>
        </w:rPr>
        <w:t xml:space="preserve"> </w:t>
      </w:r>
      <w:r>
        <w:t>plot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August</w:t>
      </w:r>
      <w:r>
        <w:rPr>
          <w:spacing w:val="-3"/>
        </w:rPr>
        <w:t xml:space="preserve"> </w:t>
      </w:r>
      <w:r>
        <w:t>11</w:t>
      </w:r>
      <w:r>
        <w:rPr>
          <w:vertAlign w:val="superscript"/>
        </w:rPr>
        <w:t>th</w:t>
      </w:r>
      <w:r>
        <w:t>,</w:t>
      </w:r>
      <w:r>
        <w:rPr>
          <w:spacing w:val="-2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remaining</w:t>
      </w:r>
      <w:r>
        <w:rPr>
          <w:spacing w:val="-2"/>
        </w:rPr>
        <w:t xml:space="preserve"> </w:t>
      </w:r>
      <w:r>
        <w:t>chicks</w:t>
      </w:r>
      <w:r>
        <w:rPr>
          <w:spacing w:val="-51"/>
        </w:rPr>
        <w:t xml:space="preserve"> </w:t>
      </w:r>
      <w:r>
        <w:t>were fully feathered and determined to have fledged. Many adults and fledged young have left</w:t>
      </w:r>
      <w:r>
        <w:rPr>
          <w:spacing w:val="1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territories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began</w:t>
      </w:r>
      <w:r>
        <w:rPr>
          <w:spacing w:val="-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roost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 Marine</w:t>
      </w:r>
      <w:r>
        <w:rPr>
          <w:spacing w:val="-2"/>
        </w:rPr>
        <w:t xml:space="preserve"> </w:t>
      </w:r>
      <w:r>
        <w:t>Terrace.</w:t>
      </w:r>
    </w:p>
    <w:p w14:paraId="7622B507" w14:textId="77777777" w:rsidR="001A65EA" w:rsidRDefault="001A65EA">
      <w:pPr>
        <w:pStyle w:val="BodyText"/>
        <w:spacing w:before="11"/>
        <w:rPr>
          <w:sz w:val="23"/>
        </w:rPr>
      </w:pPr>
    </w:p>
    <w:p w14:paraId="2C87C91A" w14:textId="77777777" w:rsidR="001A65EA" w:rsidRDefault="00AC2435">
      <w:pPr>
        <w:pStyle w:val="BodyText"/>
        <w:ind w:left="920" w:right="856"/>
      </w:pPr>
      <w:r>
        <w:rPr>
          <w:b/>
        </w:rPr>
        <w:t>California</w:t>
      </w:r>
      <w:r>
        <w:rPr>
          <w:b/>
          <w:spacing w:val="-5"/>
        </w:rPr>
        <w:t xml:space="preserve"> </w:t>
      </w:r>
      <w:r>
        <w:rPr>
          <w:b/>
        </w:rPr>
        <w:t xml:space="preserve">Gulls </w:t>
      </w:r>
      <w:r>
        <w:t>–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August</w:t>
      </w:r>
      <w:r>
        <w:rPr>
          <w:spacing w:val="-1"/>
        </w:rPr>
        <w:t xml:space="preserve"> </w:t>
      </w:r>
      <w:r>
        <w:t>5</w:t>
      </w:r>
      <w:r>
        <w:rPr>
          <w:vertAlign w:val="superscript"/>
        </w:rPr>
        <w:t>th</w:t>
      </w:r>
      <w:r>
        <w:t>,</w:t>
      </w:r>
      <w:r>
        <w:rPr>
          <w:spacing w:val="-2"/>
        </w:rPr>
        <w:t xml:space="preserve"> </w:t>
      </w:r>
      <w:r>
        <w:t>six</w:t>
      </w:r>
      <w:r>
        <w:rPr>
          <w:spacing w:val="-2"/>
        </w:rPr>
        <w:t xml:space="preserve"> </w:t>
      </w:r>
      <w:r>
        <w:t>fully</w:t>
      </w:r>
      <w:r>
        <w:rPr>
          <w:spacing w:val="-2"/>
        </w:rPr>
        <w:t xml:space="preserve"> </w:t>
      </w:r>
      <w:r>
        <w:t>feathered</w:t>
      </w:r>
      <w:r>
        <w:rPr>
          <w:spacing w:val="-2"/>
        </w:rPr>
        <w:t xml:space="preserve"> </w:t>
      </w:r>
      <w:r>
        <w:t>chicks</w:t>
      </w:r>
      <w:r>
        <w:rPr>
          <w:spacing w:val="-1"/>
        </w:rPr>
        <w:t xml:space="preserve"> </w:t>
      </w:r>
      <w:r>
        <w:t>remained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 West</w:t>
      </w:r>
      <w:r>
        <w:rPr>
          <w:spacing w:val="-3"/>
        </w:rPr>
        <w:t xml:space="preserve"> </w:t>
      </w:r>
      <w:r>
        <w:t>Marine</w:t>
      </w:r>
      <w:r>
        <w:rPr>
          <w:spacing w:val="-1"/>
        </w:rPr>
        <w:t xml:space="preserve"> </w:t>
      </w:r>
      <w:r>
        <w:t>Terrace</w:t>
      </w:r>
      <w:r>
        <w:rPr>
          <w:spacing w:val="-51"/>
        </w:rPr>
        <w:t xml:space="preserve"> </w:t>
      </w:r>
      <w:r>
        <w:t>colony, when surveys for the season were concluded. Influxes of migrants from the mainland</w:t>
      </w:r>
      <w:r>
        <w:rPr>
          <w:spacing w:val="1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numerous</w:t>
      </w:r>
      <w:r>
        <w:rPr>
          <w:spacing w:val="-2"/>
        </w:rPr>
        <w:t xml:space="preserve"> </w:t>
      </w:r>
      <w:r>
        <w:t>early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month,</w:t>
      </w:r>
      <w:r>
        <w:rPr>
          <w:spacing w:val="-3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declined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second</w:t>
      </w:r>
      <w:r>
        <w:rPr>
          <w:spacing w:val="-3"/>
        </w:rPr>
        <w:t xml:space="preserve"> </w:t>
      </w:r>
      <w:r>
        <w:t>half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month.</w:t>
      </w:r>
    </w:p>
    <w:p w14:paraId="703AB226" w14:textId="77777777" w:rsidR="001A65EA" w:rsidRDefault="001A65EA">
      <w:pPr>
        <w:pStyle w:val="BodyText"/>
      </w:pPr>
    </w:p>
    <w:p w14:paraId="16D1557E" w14:textId="77777777" w:rsidR="001A65EA" w:rsidRDefault="00AC2435">
      <w:pPr>
        <w:pStyle w:val="BodyText"/>
        <w:ind w:left="920" w:right="856"/>
      </w:pPr>
      <w:r>
        <w:rPr>
          <w:b/>
        </w:rPr>
        <w:t xml:space="preserve">Common Murre </w:t>
      </w:r>
      <w:r>
        <w:t>– A few hundred adults were observed daily at offshore islet colonies (e.g.,</w:t>
      </w:r>
      <w:r>
        <w:rPr>
          <w:spacing w:val="1"/>
        </w:rPr>
        <w:t xml:space="preserve"> </w:t>
      </w:r>
      <w:r>
        <w:t>Saddle</w:t>
      </w:r>
      <w:r>
        <w:rPr>
          <w:spacing w:val="-3"/>
        </w:rPr>
        <w:t xml:space="preserve"> </w:t>
      </w:r>
      <w:r>
        <w:t>Rock)</w:t>
      </w:r>
      <w:r>
        <w:rPr>
          <w:spacing w:val="-2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mid-August,</w:t>
      </w:r>
      <w:r>
        <w:rPr>
          <w:spacing w:val="-4"/>
        </w:rPr>
        <w:t xml:space="preserve"> </w:t>
      </w:r>
      <w:r>
        <w:t>but</w:t>
      </w:r>
      <w:r>
        <w:rPr>
          <w:spacing w:val="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month</w:t>
      </w:r>
      <w:r>
        <w:rPr>
          <w:spacing w:val="-2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dispersed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season.</w:t>
      </w:r>
    </w:p>
    <w:p w14:paraId="77C975A6" w14:textId="77777777" w:rsidR="001A65EA" w:rsidRDefault="001A65EA">
      <w:pPr>
        <w:pStyle w:val="BodyText"/>
        <w:spacing w:before="11"/>
        <w:rPr>
          <w:sz w:val="23"/>
        </w:rPr>
      </w:pPr>
    </w:p>
    <w:p w14:paraId="06B347F6" w14:textId="77777777" w:rsidR="001A65EA" w:rsidRDefault="00AC2435">
      <w:pPr>
        <w:pStyle w:val="BodyText"/>
        <w:spacing w:before="1"/>
        <w:ind w:left="920" w:right="889"/>
      </w:pPr>
      <w:r>
        <w:rPr>
          <w:b/>
        </w:rPr>
        <w:t xml:space="preserve">Pigeon Guillemot </w:t>
      </w:r>
      <w:r>
        <w:t>– There were 12 active nests at the start of August, which fledged 14 chicks</w:t>
      </w:r>
      <w:r>
        <w:rPr>
          <w:spacing w:val="1"/>
        </w:rPr>
        <w:t xml:space="preserve"> </w:t>
      </w:r>
      <w:r>
        <w:t>from 11 sites. Seven of these nests were 2-chick nests, however, only three nests fledged both</w:t>
      </w:r>
      <w:r>
        <w:rPr>
          <w:spacing w:val="-52"/>
        </w:rPr>
        <w:t xml:space="preserve"> </w:t>
      </w:r>
      <w:r>
        <w:t>chicks.</w:t>
      </w:r>
      <w:r>
        <w:rPr>
          <w:spacing w:val="-3"/>
        </w:rPr>
        <w:t xml:space="preserve"> </w:t>
      </w:r>
      <w:r>
        <w:t>One</w:t>
      </w:r>
      <w:r>
        <w:rPr>
          <w:spacing w:val="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chicks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fledged</w:t>
      </w:r>
      <w:r>
        <w:rPr>
          <w:spacing w:val="-2"/>
        </w:rPr>
        <w:t xml:space="preserve"> </w:t>
      </w:r>
      <w:del w:id="19" w:author="McChesney, Gerry" w:date="2021-09-30T16:01:00Z">
        <w:r w:rsidDel="001E7DDD">
          <w:delText>was</w:delText>
        </w:r>
        <w:r w:rsidDel="001E7DDD">
          <w:rPr>
            <w:spacing w:val="-4"/>
          </w:rPr>
          <w:delText xml:space="preserve"> </w:delText>
        </w:r>
        <w:r w:rsidDel="001E7DDD">
          <w:delText>recovered</w:delText>
        </w:r>
        <w:r w:rsidDel="001E7DDD">
          <w:rPr>
            <w:spacing w:val="-3"/>
          </w:rPr>
          <w:delText xml:space="preserve"> </w:delText>
        </w:r>
        <w:r w:rsidDel="001E7DDD">
          <w:delText>on</w:delText>
        </w:r>
      </w:del>
      <w:commentRangeStart w:id="20"/>
      <w:ins w:id="21" w:author="McChesney, Gerry" w:date="2021-09-30T16:01:00Z">
        <w:r w:rsidR="001E7DDD">
          <w:t>below</w:t>
        </w:r>
      </w:ins>
      <w:commentRangeEnd w:id="20"/>
      <w:ins w:id="22" w:author="McChesney, Gerry" w:date="2021-09-30T16:02:00Z">
        <w:r w:rsidR="001E7DDD">
          <w:rPr>
            <w:rStyle w:val="CommentReference"/>
          </w:rPr>
          <w:commentReference w:id="20"/>
        </w:r>
      </w:ins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Auklet</w:t>
      </w:r>
      <w:r>
        <w:rPr>
          <w:spacing w:val="-2"/>
        </w:rPr>
        <w:t xml:space="preserve"> </w:t>
      </w:r>
      <w:r>
        <w:t>Trail</w:t>
      </w:r>
      <w:r>
        <w:rPr>
          <w:spacing w:val="-3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being</w:t>
      </w:r>
      <w:r>
        <w:rPr>
          <w:spacing w:val="-2"/>
        </w:rPr>
        <w:t xml:space="preserve"> </w:t>
      </w:r>
      <w:r>
        <w:t>killed</w:t>
      </w:r>
      <w:r>
        <w:rPr>
          <w:spacing w:val="-4"/>
        </w:rPr>
        <w:t xml:space="preserve"> </w:t>
      </w:r>
      <w:r>
        <w:t>by</w:t>
      </w:r>
      <w:r>
        <w:rPr>
          <w:spacing w:val="-51"/>
        </w:rPr>
        <w:t xml:space="preserve"> </w:t>
      </w:r>
      <w:r>
        <w:t>a Peregrine Falcon. The last monitored chicks fledged between August 30</w:t>
      </w:r>
      <w:r>
        <w:rPr>
          <w:vertAlign w:val="superscript"/>
        </w:rPr>
        <w:t>th</w:t>
      </w:r>
      <w:r>
        <w:t xml:space="preserve"> and September 1</w:t>
      </w:r>
      <w:r>
        <w:rPr>
          <w:vertAlign w:val="superscript"/>
        </w:rPr>
        <w:t>st</w:t>
      </w:r>
      <w:r>
        <w:t>.</w:t>
      </w:r>
      <w:r>
        <w:rPr>
          <w:spacing w:val="-52"/>
        </w:rPr>
        <w:t xml:space="preserve"> </w:t>
      </w:r>
      <w:ins w:id="23" w:author="McChesney, Gerry" w:date="2021-09-30T16:03:00Z">
        <w:r w:rsidR="001E7DDD">
          <w:rPr>
            <w:spacing w:val="-52"/>
          </w:rPr>
          <w:t xml:space="preserve"> </w:t>
        </w:r>
      </w:ins>
      <w:r>
        <w:t>Several fledglings were observed in the water around the island mid-month, but numbers</w:t>
      </w:r>
      <w:r>
        <w:rPr>
          <w:spacing w:val="1"/>
        </w:rPr>
        <w:t xml:space="preserve"> </w:t>
      </w:r>
      <w:r>
        <w:t>declined</w:t>
      </w:r>
      <w:r>
        <w:rPr>
          <w:spacing w:val="2"/>
        </w:rPr>
        <w:t xml:space="preserve"> </w:t>
      </w:r>
      <w:r>
        <w:t>rapidly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month.</w:t>
      </w:r>
    </w:p>
    <w:p w14:paraId="26DC5626" w14:textId="77777777" w:rsidR="001A65EA" w:rsidRDefault="001A65EA">
      <w:pPr>
        <w:pStyle w:val="BodyText"/>
        <w:spacing w:before="1"/>
      </w:pPr>
    </w:p>
    <w:p w14:paraId="6DE1C8F8" w14:textId="77777777" w:rsidR="001A65EA" w:rsidRDefault="00AC2435">
      <w:pPr>
        <w:pStyle w:val="BodyText"/>
        <w:ind w:left="920" w:right="856"/>
      </w:pPr>
      <w:r>
        <w:rPr>
          <w:b/>
        </w:rPr>
        <w:t xml:space="preserve">Rhinoceros Auklet </w:t>
      </w:r>
      <w:r>
        <w:t>– Of the remaining monitored nest boxes, five nests were active at the</w:t>
      </w:r>
      <w:r>
        <w:rPr>
          <w:spacing w:val="1"/>
        </w:rPr>
        <w:t xml:space="preserve"> </w:t>
      </w:r>
      <w:r>
        <w:t>beginning of August, with four chicks fledging and one disappearing before it reached fledging</w:t>
      </w:r>
      <w:r>
        <w:rPr>
          <w:spacing w:val="-52"/>
        </w:rPr>
        <w:t xml:space="preserve"> </w:t>
      </w:r>
      <w:r>
        <w:t>age. Of the monitored burrows and crevices, six were active at the beginning of August, with</w:t>
      </w:r>
      <w:r>
        <w:rPr>
          <w:spacing w:val="1"/>
        </w:rPr>
        <w:t xml:space="preserve"> </w:t>
      </w:r>
      <w:r>
        <w:t>four chicks fledging and two disappearing before fledging age. Breed checks at followed nests</w:t>
      </w:r>
      <w:r>
        <w:rPr>
          <w:spacing w:val="1"/>
        </w:rPr>
        <w:t xml:space="preserve"> </w:t>
      </w:r>
      <w:r>
        <w:t>concluded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August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th</w:t>
      </w:r>
      <w:r>
        <w:t>.</w:t>
      </w:r>
      <w:r>
        <w:rPr>
          <w:spacing w:val="-2"/>
        </w:rPr>
        <w:t xml:space="preserve"> </w:t>
      </w:r>
      <w:r>
        <w:t>Near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month, a</w:t>
      </w:r>
      <w:r>
        <w:rPr>
          <w:spacing w:val="-4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t>partly-feathered</w:t>
      </w:r>
      <w:r>
        <w:rPr>
          <w:spacing w:val="2"/>
        </w:rPr>
        <w:t xml:space="preserve"> </w:t>
      </w:r>
      <w:r>
        <w:t>chicks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non-</w:t>
      </w:r>
      <w:r>
        <w:rPr>
          <w:spacing w:val="-51"/>
        </w:rPr>
        <w:t xml:space="preserve"> </w:t>
      </w:r>
      <w:r>
        <w:t>monitored nests were found wandering the island. Very few adults or chicks were seen on the</w:t>
      </w:r>
      <w:r>
        <w:rPr>
          <w:spacing w:val="-52"/>
        </w:rPr>
        <w:t xml:space="preserve"> </w:t>
      </w:r>
      <w:r>
        <w:t>water</w:t>
      </w:r>
      <w:r>
        <w:rPr>
          <w:spacing w:val="-4"/>
        </w:rPr>
        <w:t xml:space="preserve"> </w:t>
      </w:r>
      <w:r>
        <w:t>around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island</w:t>
      </w:r>
      <w:r>
        <w:rPr>
          <w:spacing w:val="-1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month.</w:t>
      </w:r>
    </w:p>
    <w:p w14:paraId="09E7B1C8" w14:textId="77777777" w:rsidR="001A65EA" w:rsidRDefault="001A65EA">
      <w:pPr>
        <w:pStyle w:val="BodyText"/>
        <w:spacing w:before="1"/>
      </w:pPr>
    </w:p>
    <w:p w14:paraId="189BF77C" w14:textId="77777777" w:rsidR="001A65EA" w:rsidRDefault="00AC2435">
      <w:pPr>
        <w:pStyle w:val="BodyText"/>
        <w:ind w:left="920" w:right="856"/>
      </w:pPr>
      <w:r>
        <w:rPr>
          <w:b/>
        </w:rPr>
        <w:t xml:space="preserve">Tufted Puffin </w:t>
      </w:r>
      <w:r>
        <w:t>– The late season surveys, which began on July 22</w:t>
      </w:r>
      <w:r>
        <w:rPr>
          <w:vertAlign w:val="superscript"/>
        </w:rPr>
        <w:t>nd</w:t>
      </w:r>
      <w:r>
        <w:t>, concluded on Aug 6</w:t>
      </w:r>
      <w:r>
        <w:rPr>
          <w:vertAlign w:val="superscript"/>
        </w:rPr>
        <w:t>th</w:t>
      </w:r>
      <w:r>
        <w:t>. The</w:t>
      </w:r>
      <w:r>
        <w:rPr>
          <w:spacing w:val="1"/>
        </w:rPr>
        <w:t xml:space="preserve"> </w:t>
      </w:r>
      <w:r>
        <w:t>combined early and late breeding surveys indicated that the number of nest sites likely active</w:t>
      </w:r>
      <w:r>
        <w:rPr>
          <w:spacing w:val="-5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172,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estimated</w:t>
      </w:r>
      <w:r>
        <w:rPr>
          <w:spacing w:val="-2"/>
        </w:rPr>
        <w:t xml:space="preserve"> </w:t>
      </w:r>
      <w:r>
        <w:t>breeding</w:t>
      </w:r>
      <w:r>
        <w:rPr>
          <w:spacing w:val="-3"/>
        </w:rPr>
        <w:t xml:space="preserve"> </w:t>
      </w:r>
      <w:r>
        <w:t>population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344.</w:t>
      </w:r>
      <w:r>
        <w:rPr>
          <w:spacing w:val="-2"/>
        </w:rPr>
        <w:t xml:space="preserve"> </w:t>
      </w:r>
      <w:r>
        <w:t>Several</w:t>
      </w:r>
      <w:r>
        <w:rPr>
          <w:spacing w:val="-2"/>
        </w:rPr>
        <w:t xml:space="preserve"> </w:t>
      </w:r>
      <w:r>
        <w:t>birds</w:t>
      </w:r>
      <w:r>
        <w:rPr>
          <w:spacing w:val="-1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observed</w:t>
      </w:r>
      <w:r>
        <w:rPr>
          <w:spacing w:val="-52"/>
        </w:rPr>
        <w:t xml:space="preserve"> </w:t>
      </w:r>
      <w:r>
        <w:t>carrying fish into nesting areas this month. In late August, many puffins were observed</w:t>
      </w:r>
      <w:r>
        <w:rPr>
          <w:spacing w:val="1"/>
        </w:rPr>
        <w:t xml:space="preserve"> </w:t>
      </w:r>
      <w:r>
        <w:t>prospecting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future</w:t>
      </w:r>
      <w:r>
        <w:rPr>
          <w:spacing w:val="-2"/>
        </w:rPr>
        <w:t xml:space="preserve"> </w:t>
      </w:r>
      <w:r>
        <w:t>nest</w:t>
      </w:r>
      <w:r>
        <w:rPr>
          <w:spacing w:val="-1"/>
        </w:rPr>
        <w:t xml:space="preserve"> </w:t>
      </w:r>
      <w:r>
        <w:t>sites,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typical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year.</w:t>
      </w:r>
    </w:p>
    <w:p w14:paraId="327221DF" w14:textId="77777777" w:rsidR="001A65EA" w:rsidRDefault="001A65EA">
      <w:pPr>
        <w:pStyle w:val="BodyText"/>
        <w:spacing w:before="11"/>
        <w:rPr>
          <w:sz w:val="23"/>
        </w:rPr>
      </w:pPr>
    </w:p>
    <w:p w14:paraId="5F8A28F9" w14:textId="77777777" w:rsidR="001A65EA" w:rsidRDefault="00AC2435">
      <w:pPr>
        <w:pStyle w:val="BodyText"/>
        <w:ind w:left="920" w:right="828"/>
      </w:pPr>
      <w:r>
        <w:rPr>
          <w:b/>
        </w:rPr>
        <w:t xml:space="preserve">Cassin’s Auklet </w:t>
      </w:r>
      <w:r>
        <w:t>– There were 36 monitored nests still active with second broods or relays at the</w:t>
      </w:r>
      <w:r>
        <w:rPr>
          <w:spacing w:val="-52"/>
        </w:rPr>
        <w:t xml:space="preserve"> </w:t>
      </w:r>
      <w:r>
        <w:t>beginning of August: 23 from the Known-Age boxes and 13 from the PRBO boxes. Among the</w:t>
      </w:r>
      <w:r>
        <w:rPr>
          <w:spacing w:val="1"/>
        </w:rPr>
        <w:t xml:space="preserve"> </w:t>
      </w:r>
      <w:r>
        <w:t>Known-Age boxes, 4 chicks fledged, 8 died or disappeared, 4 nest sites had cold eggs, and 7</w:t>
      </w:r>
      <w:r>
        <w:rPr>
          <w:spacing w:val="1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still</w:t>
      </w:r>
      <w:r>
        <w:rPr>
          <w:spacing w:val="-3"/>
        </w:rPr>
        <w:t xml:space="preserve"> </w:t>
      </w:r>
      <w:r>
        <w:t>active</w:t>
      </w:r>
      <w:r>
        <w:rPr>
          <w:spacing w:val="-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month.</w:t>
      </w:r>
      <w:r>
        <w:rPr>
          <w:spacing w:val="-4"/>
        </w:rPr>
        <w:t xml:space="preserve"> </w:t>
      </w:r>
      <w:r>
        <w:t>Among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PRBO</w:t>
      </w:r>
      <w:r>
        <w:rPr>
          <w:spacing w:val="-2"/>
        </w:rPr>
        <w:t xml:space="preserve"> </w:t>
      </w:r>
      <w:r>
        <w:t>study</w:t>
      </w:r>
      <w:r>
        <w:rPr>
          <w:spacing w:val="-3"/>
        </w:rPr>
        <w:t xml:space="preserve"> </w:t>
      </w:r>
      <w:r>
        <w:t>boxes,</w:t>
      </w:r>
      <w:r>
        <w:rPr>
          <w:spacing w:val="-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chicks</w:t>
      </w:r>
      <w:r>
        <w:rPr>
          <w:spacing w:val="-2"/>
        </w:rPr>
        <w:t xml:space="preserve"> </w:t>
      </w:r>
      <w:r>
        <w:t>fledged,</w:t>
      </w:r>
      <w:r>
        <w:rPr>
          <w:spacing w:val="-2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died,</w:t>
      </w:r>
      <w:r>
        <w:rPr>
          <w:spacing w:val="-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nest</w:t>
      </w:r>
      <w:r>
        <w:rPr>
          <w:spacing w:val="-2"/>
        </w:rPr>
        <w:t xml:space="preserve"> </w:t>
      </w:r>
      <w:r>
        <w:t>boxes</w:t>
      </w:r>
      <w:r>
        <w:rPr>
          <w:spacing w:val="-3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cold</w:t>
      </w:r>
      <w:r>
        <w:rPr>
          <w:spacing w:val="-3"/>
        </w:rPr>
        <w:t xml:space="preserve"> </w:t>
      </w:r>
      <w:r>
        <w:t>eggs,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remain</w:t>
      </w:r>
      <w:r>
        <w:rPr>
          <w:spacing w:val="-3"/>
        </w:rPr>
        <w:t xml:space="preserve"> </w:t>
      </w:r>
      <w:r>
        <w:t>active</w:t>
      </w:r>
      <w:r>
        <w:rPr>
          <w:spacing w:val="-5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chicks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stages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development.</w:t>
      </w:r>
      <w:r>
        <w:rPr>
          <w:spacing w:val="-2"/>
        </w:rPr>
        <w:t xml:space="preserve"> </w:t>
      </w:r>
      <w:r>
        <w:t>In</w:t>
      </w:r>
    </w:p>
    <w:p w14:paraId="5252C4CD" w14:textId="77777777" w:rsidR="001A65EA" w:rsidRDefault="001A65EA">
      <w:pPr>
        <w:sectPr w:rsidR="001A65EA">
          <w:pgSz w:w="12240" w:h="15840"/>
          <w:pgMar w:top="1320" w:right="620" w:bottom="280" w:left="520" w:header="768" w:footer="0" w:gutter="0"/>
          <w:cols w:space="720"/>
        </w:sectPr>
      </w:pPr>
    </w:p>
    <w:p w14:paraId="4C54DF56" w14:textId="77777777" w:rsidR="001A65EA" w:rsidRDefault="001A65EA">
      <w:pPr>
        <w:pStyle w:val="BodyText"/>
        <w:spacing w:before="2"/>
        <w:rPr>
          <w:sz w:val="18"/>
        </w:rPr>
      </w:pPr>
    </w:p>
    <w:p w14:paraId="6F08D189" w14:textId="77777777" w:rsidR="001A65EA" w:rsidRDefault="00AC2435">
      <w:pPr>
        <w:pStyle w:val="BodyText"/>
        <w:spacing w:before="51"/>
        <w:ind w:left="920" w:right="889"/>
      </w:pPr>
      <w:r>
        <w:t>addition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monitored</w:t>
      </w:r>
      <w:r>
        <w:rPr>
          <w:spacing w:val="-2"/>
        </w:rPr>
        <w:t xml:space="preserve"> </w:t>
      </w:r>
      <w:r>
        <w:t>sites,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chick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unfollowed</w:t>
      </w:r>
      <w:r>
        <w:rPr>
          <w:spacing w:val="-2"/>
        </w:rPr>
        <w:t xml:space="preserve"> </w:t>
      </w:r>
      <w:r>
        <w:t>site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banded</w:t>
      </w:r>
      <w:r>
        <w:rPr>
          <w:spacing w:val="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month to</w:t>
      </w:r>
      <w:r>
        <w:rPr>
          <w:spacing w:val="-51"/>
        </w:rPr>
        <w:t xml:space="preserve"> </w:t>
      </w:r>
      <w:r>
        <w:t>boost</w:t>
      </w:r>
      <w:r>
        <w:rPr>
          <w:spacing w:val="-3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sample</w:t>
      </w:r>
      <w:r>
        <w:rPr>
          <w:spacing w:val="3"/>
        </w:rPr>
        <w:t xml:space="preserve"> </w:t>
      </w:r>
      <w:r>
        <w:t>size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potential</w:t>
      </w:r>
      <w:r>
        <w:rPr>
          <w:spacing w:val="-2"/>
        </w:rPr>
        <w:t xml:space="preserve"> </w:t>
      </w:r>
      <w:r>
        <w:t>future</w:t>
      </w:r>
      <w:r>
        <w:rPr>
          <w:spacing w:val="-2"/>
        </w:rPr>
        <w:t xml:space="preserve"> </w:t>
      </w:r>
      <w:r>
        <w:t>known-age</w:t>
      </w:r>
      <w:r>
        <w:rPr>
          <w:spacing w:val="-1"/>
        </w:rPr>
        <w:t xml:space="preserve"> </w:t>
      </w:r>
      <w:r>
        <w:t>recruits.</w:t>
      </w:r>
    </w:p>
    <w:p w14:paraId="405B792B" w14:textId="77777777" w:rsidR="001A65EA" w:rsidRDefault="001A65EA">
      <w:pPr>
        <w:pStyle w:val="BodyText"/>
        <w:spacing w:before="12"/>
        <w:rPr>
          <w:sz w:val="23"/>
        </w:rPr>
      </w:pPr>
    </w:p>
    <w:p w14:paraId="10443EF7" w14:textId="77777777" w:rsidR="001A65EA" w:rsidRDefault="00AC2435">
      <w:pPr>
        <w:pStyle w:val="BodyText"/>
        <w:ind w:left="920" w:right="856"/>
      </w:pPr>
      <w:r>
        <w:t>On</w:t>
      </w:r>
      <w:r>
        <w:rPr>
          <w:spacing w:val="-2"/>
        </w:rPr>
        <w:t xml:space="preserve"> </w:t>
      </w:r>
      <w:r>
        <w:t>August</w:t>
      </w:r>
      <w:r>
        <w:rPr>
          <w:spacing w:val="-3"/>
        </w:rPr>
        <w:t xml:space="preserve"> </w:t>
      </w:r>
      <w:r>
        <w:t>19</w:t>
      </w:r>
      <w:r>
        <w:rPr>
          <w:vertAlign w:val="superscript"/>
        </w:rPr>
        <w:t>th</w:t>
      </w:r>
      <w:r>
        <w:t>,</w:t>
      </w:r>
      <w:r>
        <w:rPr>
          <w:spacing w:val="-2"/>
        </w:rPr>
        <w:t xml:space="preserve"> </w:t>
      </w:r>
      <w:r>
        <w:t>chicks</w:t>
      </w:r>
      <w:r>
        <w:rPr>
          <w:spacing w:val="-1"/>
        </w:rPr>
        <w:t xml:space="preserve"> </w:t>
      </w:r>
      <w:r>
        <w:t>appeared</w:t>
      </w:r>
      <w:r>
        <w:rPr>
          <w:spacing w:val="2"/>
        </w:rPr>
        <w:t xml:space="preserve"> </w:t>
      </w:r>
      <w:r>
        <w:t>lethargic,</w:t>
      </w:r>
      <w:r>
        <w:rPr>
          <w:spacing w:val="-4"/>
        </w:rPr>
        <w:t xml:space="preserve"> </w:t>
      </w:r>
      <w:r>
        <w:t>possibly</w:t>
      </w:r>
      <w:r>
        <w:rPr>
          <w:spacing w:val="-2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high</w:t>
      </w:r>
      <w:r>
        <w:rPr>
          <w:spacing w:val="-2"/>
        </w:rPr>
        <w:t xml:space="preserve"> </w:t>
      </w:r>
      <w:r>
        <w:t>temperatures</w:t>
      </w:r>
      <w:r>
        <w:rPr>
          <w:spacing w:val="-4"/>
        </w:rPr>
        <w:t xml:space="preserve"> </w:t>
      </w:r>
      <w:r>
        <w:t>(18.0</w:t>
      </w:r>
      <w:r>
        <w:rPr>
          <w:spacing w:val="-3"/>
        </w:rPr>
        <w:t xml:space="preserve"> </w:t>
      </w:r>
      <w:r>
        <w:t>°C at</w:t>
      </w:r>
      <w:r>
        <w:rPr>
          <w:spacing w:val="-51"/>
        </w:rPr>
        <w:t xml:space="preserve"> </w:t>
      </w:r>
      <w:r>
        <w:t>noon).</w:t>
      </w:r>
    </w:p>
    <w:p w14:paraId="25304321" w14:textId="77777777" w:rsidR="001A65EA" w:rsidRDefault="001A65EA">
      <w:pPr>
        <w:pStyle w:val="BodyText"/>
        <w:spacing w:before="2"/>
      </w:pPr>
    </w:p>
    <w:p w14:paraId="478C01B5" w14:textId="77777777" w:rsidR="001A65EA" w:rsidRDefault="00AC2435">
      <w:pPr>
        <w:ind w:left="920" w:right="856"/>
        <w:rPr>
          <w:sz w:val="24"/>
        </w:rPr>
      </w:pPr>
      <w:r>
        <w:rPr>
          <w:b/>
          <w:sz w:val="24"/>
        </w:rPr>
        <w:t>Black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Oystercatchers*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Several</w:t>
      </w:r>
      <w:r>
        <w:rPr>
          <w:spacing w:val="-1"/>
          <w:sz w:val="24"/>
        </w:rPr>
        <w:t xml:space="preserve"> </w:t>
      </w:r>
      <w:r>
        <w:rPr>
          <w:sz w:val="24"/>
        </w:rPr>
        <w:t>adults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juveniles</w:t>
      </w:r>
      <w:r>
        <w:rPr>
          <w:spacing w:val="-1"/>
          <w:sz w:val="24"/>
        </w:rPr>
        <w:t xml:space="preserve"> </w:t>
      </w:r>
      <w:r>
        <w:rPr>
          <w:sz w:val="24"/>
        </w:rPr>
        <w:t>seen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high</w:t>
      </w:r>
      <w:r>
        <w:rPr>
          <w:spacing w:val="-2"/>
          <w:sz w:val="24"/>
        </w:rPr>
        <w:t xml:space="preserve"> </w:t>
      </w:r>
      <w:r>
        <w:rPr>
          <w:sz w:val="24"/>
        </w:rPr>
        <w:t>tide</w:t>
      </w:r>
      <w:r>
        <w:rPr>
          <w:spacing w:val="-3"/>
          <w:sz w:val="24"/>
        </w:rPr>
        <w:t xml:space="preserve"> </w:t>
      </w:r>
      <w:r>
        <w:rPr>
          <w:sz w:val="24"/>
        </w:rPr>
        <w:t>roosts</w:t>
      </w:r>
      <w:r>
        <w:rPr>
          <w:spacing w:val="-2"/>
          <w:sz w:val="24"/>
        </w:rPr>
        <w:t xml:space="preserve"> </w:t>
      </w: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shorebird</w:t>
      </w:r>
      <w:r>
        <w:rPr>
          <w:spacing w:val="-51"/>
          <w:sz w:val="24"/>
        </w:rPr>
        <w:t xml:space="preserve"> </w:t>
      </w:r>
      <w:r>
        <w:rPr>
          <w:sz w:val="24"/>
        </w:rPr>
        <w:t>surveys.</w:t>
      </w:r>
    </w:p>
    <w:p w14:paraId="612A69D9" w14:textId="77777777" w:rsidR="001A65EA" w:rsidRDefault="001A65EA">
      <w:pPr>
        <w:pStyle w:val="BodyText"/>
        <w:spacing w:before="11"/>
        <w:rPr>
          <w:sz w:val="23"/>
        </w:rPr>
      </w:pPr>
    </w:p>
    <w:p w14:paraId="332B95A8" w14:textId="77777777" w:rsidR="001A65EA" w:rsidRDefault="00AC2435">
      <w:pPr>
        <w:ind w:left="920" w:right="1511"/>
        <w:rPr>
          <w:i/>
          <w:sz w:val="24"/>
        </w:rPr>
      </w:pPr>
      <w:r>
        <w:rPr>
          <w:i/>
          <w:sz w:val="24"/>
        </w:rPr>
        <w:t>*We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no longer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conduct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dedicated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monitoring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species,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only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incidental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breeding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behaviors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attempts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noted.</w:t>
      </w:r>
    </w:p>
    <w:p w14:paraId="2A19101F" w14:textId="77777777" w:rsidR="001A65EA" w:rsidRDefault="001A65EA">
      <w:pPr>
        <w:pStyle w:val="BodyText"/>
        <w:rPr>
          <w:i/>
        </w:rPr>
      </w:pPr>
    </w:p>
    <w:p w14:paraId="1E8C30AF" w14:textId="77777777" w:rsidR="001A65EA" w:rsidRDefault="00AC2435">
      <w:pPr>
        <w:pStyle w:val="Heading1"/>
        <w:spacing w:before="1"/>
      </w:pPr>
      <w:r>
        <w:rPr>
          <w:color w:val="00599E"/>
        </w:rPr>
        <w:t>Pinnipeds</w:t>
      </w:r>
    </w:p>
    <w:p w14:paraId="03345EA1" w14:textId="77777777" w:rsidR="001A65EA" w:rsidRDefault="001A65EA">
      <w:pPr>
        <w:pStyle w:val="BodyText"/>
        <w:spacing w:before="11"/>
        <w:rPr>
          <w:b/>
          <w:sz w:val="23"/>
        </w:rPr>
      </w:pPr>
    </w:p>
    <w:p w14:paraId="0B1EEAAF" w14:textId="77777777" w:rsidR="001A65EA" w:rsidRDefault="00AC2435">
      <w:pPr>
        <w:pStyle w:val="BodyText"/>
        <w:spacing w:before="1"/>
        <w:ind w:left="920" w:right="877"/>
      </w:pPr>
      <w:r>
        <w:rPr>
          <w:b/>
        </w:rPr>
        <w:t xml:space="preserve">California Sea Lion – </w:t>
      </w:r>
      <w:r>
        <w:t>On average there were 9,438 (std ± 2827) individuals counted during the</w:t>
      </w:r>
      <w:r>
        <w:rPr>
          <w:spacing w:val="1"/>
        </w:rPr>
        <w:t xml:space="preserve"> </w:t>
      </w:r>
      <w:r>
        <w:t>weekly pinniped census from the Lighthouse, with a high count of 13,429 individuals on the 5</w:t>
      </w:r>
      <w:r>
        <w:rPr>
          <w:vertAlign w:val="superscript"/>
        </w:rPr>
        <w:t>th</w:t>
      </w:r>
      <w:r>
        <w:t>,</w:t>
      </w:r>
      <w:r>
        <w:rPr>
          <w:spacing w:val="-52"/>
        </w:rPr>
        <w:t xml:space="preserve"> </w:t>
      </w:r>
      <w:r>
        <w:t>which was the highest count in Point Blue’s history to that date. The high count for pups was</w:t>
      </w:r>
      <w:r>
        <w:rPr>
          <w:spacing w:val="1"/>
        </w:rPr>
        <w:t xml:space="preserve"> </w:t>
      </w:r>
      <w:r>
        <w:t>755 on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5</w:t>
      </w:r>
      <w:r>
        <w:rPr>
          <w:vertAlign w:val="superscript"/>
        </w:rPr>
        <w:t>th</w:t>
      </w:r>
      <w:r>
        <w:t>.</w:t>
      </w:r>
    </w:p>
    <w:p w14:paraId="3C1DE4CA" w14:textId="77777777" w:rsidR="001A65EA" w:rsidRDefault="001A65EA">
      <w:pPr>
        <w:pStyle w:val="BodyText"/>
        <w:spacing w:before="11"/>
        <w:rPr>
          <w:sz w:val="23"/>
        </w:rPr>
      </w:pPr>
    </w:p>
    <w:p w14:paraId="61DEE01B" w14:textId="77777777" w:rsidR="001A65EA" w:rsidRDefault="00AC2435">
      <w:pPr>
        <w:pStyle w:val="BodyText"/>
        <w:ind w:left="920" w:right="856"/>
      </w:pPr>
      <w:r>
        <w:rPr>
          <w:b/>
        </w:rPr>
        <w:t>Steller</w:t>
      </w:r>
      <w:r>
        <w:rPr>
          <w:b/>
          <w:spacing w:val="-3"/>
        </w:rPr>
        <w:t xml:space="preserve"> </w:t>
      </w:r>
      <w:r>
        <w:rPr>
          <w:b/>
        </w:rPr>
        <w:t>Sea</w:t>
      </w:r>
      <w:r>
        <w:rPr>
          <w:b/>
          <w:spacing w:val="-5"/>
        </w:rPr>
        <w:t xml:space="preserve"> </w:t>
      </w:r>
      <w:r>
        <w:rPr>
          <w:b/>
        </w:rPr>
        <w:t>Lion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average</w:t>
      </w:r>
      <w:r>
        <w:rPr>
          <w:spacing w:val="-2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were 86</w:t>
      </w:r>
      <w:r>
        <w:rPr>
          <w:spacing w:val="-2"/>
        </w:rPr>
        <w:t xml:space="preserve"> </w:t>
      </w:r>
      <w:r>
        <w:t>(std</w:t>
      </w:r>
      <w:r>
        <w:rPr>
          <w:spacing w:val="-3"/>
        </w:rPr>
        <w:t xml:space="preserve"> </w:t>
      </w:r>
      <w:r>
        <w:t>±</w:t>
      </w:r>
      <w:r>
        <w:rPr>
          <w:spacing w:val="-2"/>
        </w:rPr>
        <w:t xml:space="preserve"> </w:t>
      </w:r>
      <w:r>
        <w:t>16)</w:t>
      </w:r>
      <w:r>
        <w:rPr>
          <w:spacing w:val="-2"/>
        </w:rPr>
        <w:t xml:space="preserve"> </w:t>
      </w:r>
      <w:r>
        <w:t>individuals</w:t>
      </w:r>
      <w:r>
        <w:rPr>
          <w:spacing w:val="-2"/>
        </w:rPr>
        <w:t xml:space="preserve"> </w:t>
      </w:r>
      <w:r>
        <w:t>counted,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high</w:t>
      </w:r>
      <w:r>
        <w:rPr>
          <w:spacing w:val="-2"/>
        </w:rPr>
        <w:t xml:space="preserve"> </w:t>
      </w:r>
      <w:r>
        <w:t>count</w:t>
      </w:r>
      <w:r>
        <w:rPr>
          <w:spacing w:val="-5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101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5</w:t>
      </w:r>
      <w:r>
        <w:rPr>
          <w:vertAlign w:val="superscript"/>
        </w:rPr>
        <w:t>th</w:t>
      </w:r>
      <w:r>
        <w:t>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high</w:t>
      </w:r>
      <w:r>
        <w:rPr>
          <w:spacing w:val="-1"/>
        </w:rPr>
        <w:t xml:space="preserve"> </w:t>
      </w:r>
      <w:r>
        <w:t>count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pups</w:t>
      </w:r>
      <w:r>
        <w:rPr>
          <w:spacing w:val="-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5</w:t>
      </w:r>
      <w:r>
        <w:rPr>
          <w:vertAlign w:val="superscript"/>
        </w:rPr>
        <w:t>th</w:t>
      </w:r>
      <w:r>
        <w:t>.</w:t>
      </w:r>
    </w:p>
    <w:p w14:paraId="3E484858" w14:textId="77777777" w:rsidR="001A65EA" w:rsidRDefault="001A65EA">
      <w:pPr>
        <w:pStyle w:val="BodyText"/>
        <w:spacing w:before="11"/>
        <w:rPr>
          <w:sz w:val="23"/>
        </w:rPr>
      </w:pPr>
    </w:p>
    <w:p w14:paraId="760C3E51" w14:textId="77777777" w:rsidR="001A65EA" w:rsidRDefault="00AC2435">
      <w:pPr>
        <w:pStyle w:val="BodyText"/>
        <w:spacing w:before="1"/>
        <w:ind w:left="920" w:right="1003"/>
      </w:pPr>
      <w:r>
        <w:rPr>
          <w:b/>
        </w:rPr>
        <w:t xml:space="preserve">Northern Fur Seal – </w:t>
      </w:r>
      <w:r>
        <w:t>Numbers declined at the West End colony this month. On average there</w:t>
      </w:r>
      <w:r>
        <w:rPr>
          <w:spacing w:val="1"/>
        </w:rPr>
        <w:t xml:space="preserve"> </w:t>
      </w:r>
      <w:r>
        <w:t>were 1,476 (std ± 219) individuals counted, with the high count of 1,713 observed on the 12</w:t>
      </w:r>
      <w:r>
        <w:rPr>
          <w:vertAlign w:val="superscript"/>
        </w:rPr>
        <w:t>th</w:t>
      </w:r>
      <w:r>
        <w:t>.</w:t>
      </w:r>
      <w:r>
        <w:rPr>
          <w:spacing w:val="-52"/>
        </w:rPr>
        <w:t xml:space="preserve"> </w:t>
      </w:r>
      <w:r>
        <w:t>The high</w:t>
      </w:r>
      <w:r>
        <w:rPr>
          <w:spacing w:val="-2"/>
        </w:rPr>
        <w:t xml:space="preserve"> </w:t>
      </w:r>
      <w:r>
        <w:t>count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pups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482</w:t>
      </w:r>
      <w:r>
        <w:rPr>
          <w:spacing w:val="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5</w:t>
      </w:r>
      <w:r>
        <w:rPr>
          <w:vertAlign w:val="superscript"/>
        </w:rPr>
        <w:t>th</w:t>
      </w:r>
      <w:r>
        <w:t>.</w:t>
      </w:r>
    </w:p>
    <w:p w14:paraId="4EBFAE46" w14:textId="77777777" w:rsidR="001A65EA" w:rsidRDefault="001A65EA">
      <w:pPr>
        <w:pStyle w:val="BodyText"/>
        <w:spacing w:before="1"/>
      </w:pPr>
    </w:p>
    <w:p w14:paraId="2A8D8F38" w14:textId="77777777" w:rsidR="001A65EA" w:rsidRDefault="00AC2435">
      <w:pPr>
        <w:pStyle w:val="BodyText"/>
        <w:ind w:left="920" w:right="856"/>
      </w:pPr>
      <w:r>
        <w:rPr>
          <w:b/>
        </w:rPr>
        <w:t>Harbor</w:t>
      </w:r>
      <w:r>
        <w:rPr>
          <w:b/>
          <w:spacing w:val="1"/>
        </w:rPr>
        <w:t xml:space="preserve"> </w:t>
      </w:r>
      <w:r>
        <w:rPr>
          <w:b/>
        </w:rPr>
        <w:t>Seal</w:t>
      </w:r>
      <w:r>
        <w:rPr>
          <w:b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average</w:t>
      </w:r>
      <w:r>
        <w:rPr>
          <w:spacing w:val="-2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(std</w:t>
      </w:r>
      <w:r>
        <w:rPr>
          <w:spacing w:val="-2"/>
        </w:rPr>
        <w:t xml:space="preserve"> </w:t>
      </w:r>
      <w:r>
        <w:t>± 17)</w:t>
      </w:r>
      <w:r>
        <w:rPr>
          <w:spacing w:val="-2"/>
        </w:rPr>
        <w:t xml:space="preserve"> </w:t>
      </w:r>
      <w:r>
        <w:t>individuals</w:t>
      </w:r>
      <w:r>
        <w:rPr>
          <w:spacing w:val="-3"/>
        </w:rPr>
        <w:t xml:space="preserve"> </w:t>
      </w:r>
      <w:r>
        <w:t>counted,</w:t>
      </w:r>
      <w:r>
        <w:rPr>
          <w:spacing w:val="-4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count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34</w:t>
      </w:r>
      <w:r>
        <w:rPr>
          <w:spacing w:val="-5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26</w:t>
      </w:r>
      <w:r>
        <w:rPr>
          <w:vertAlign w:val="superscript"/>
        </w:rPr>
        <w:t>th</w:t>
      </w:r>
      <w:r>
        <w:t>.</w:t>
      </w:r>
    </w:p>
    <w:p w14:paraId="13BC1E61" w14:textId="77777777" w:rsidR="001A65EA" w:rsidRDefault="001A65EA">
      <w:pPr>
        <w:pStyle w:val="BodyText"/>
      </w:pPr>
    </w:p>
    <w:p w14:paraId="32E62A35" w14:textId="77777777" w:rsidR="001A65EA" w:rsidRDefault="00AC2435">
      <w:pPr>
        <w:ind w:left="920"/>
        <w:rPr>
          <w:sz w:val="24"/>
        </w:rPr>
      </w:pPr>
      <w:r>
        <w:rPr>
          <w:b/>
          <w:sz w:val="24"/>
        </w:rPr>
        <w:t>Northern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Elephant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Numbers</w:t>
      </w:r>
      <w:r>
        <w:rPr>
          <w:spacing w:val="-5"/>
          <w:sz w:val="24"/>
        </w:rPr>
        <w:t xml:space="preserve"> </w:t>
      </w:r>
      <w:r>
        <w:rPr>
          <w:sz w:val="24"/>
        </w:rPr>
        <w:t>remained</w:t>
      </w:r>
      <w:r>
        <w:rPr>
          <w:spacing w:val="-3"/>
          <w:sz w:val="24"/>
        </w:rPr>
        <w:t xml:space="preserve"> </w:t>
      </w:r>
      <w:r>
        <w:rPr>
          <w:sz w:val="24"/>
        </w:rPr>
        <w:t>low</w:t>
      </w:r>
      <w:r>
        <w:rPr>
          <w:spacing w:val="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month,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average</w:t>
      </w:r>
      <w:r>
        <w:rPr>
          <w:spacing w:val="-2"/>
          <w:sz w:val="24"/>
        </w:rPr>
        <w:t xml:space="preserve"> </w:t>
      </w:r>
      <w:r>
        <w:rPr>
          <w:sz w:val="24"/>
        </w:rPr>
        <w:t>count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13</w:t>
      </w:r>
      <w:r>
        <w:rPr>
          <w:spacing w:val="-3"/>
          <w:sz w:val="24"/>
        </w:rPr>
        <w:t xml:space="preserve"> </w:t>
      </w:r>
      <w:r>
        <w:rPr>
          <w:sz w:val="24"/>
        </w:rPr>
        <w:t>(std</w:t>
      </w:r>
    </w:p>
    <w:p w14:paraId="42EE0B38" w14:textId="77777777" w:rsidR="001A65EA" w:rsidRDefault="00AC2435">
      <w:pPr>
        <w:pStyle w:val="BodyText"/>
        <w:ind w:left="920" w:right="1198"/>
      </w:pPr>
      <w:r>
        <w:t>± 5) individuals. A high count of 20 individuals observed on the 26</w:t>
      </w:r>
      <w:r>
        <w:rPr>
          <w:vertAlign w:val="superscript"/>
        </w:rPr>
        <w:t>th</w:t>
      </w:r>
      <w:r>
        <w:t>. Nearly all of these were</w:t>
      </w:r>
      <w:r>
        <w:rPr>
          <w:spacing w:val="-52"/>
        </w:rPr>
        <w:t xml:space="preserve"> </w:t>
      </w:r>
      <w:r>
        <w:t>immatures.</w:t>
      </w:r>
    </w:p>
    <w:p w14:paraId="413146A0" w14:textId="77777777" w:rsidR="001A65EA" w:rsidRDefault="001A65EA">
      <w:pPr>
        <w:pStyle w:val="BodyText"/>
      </w:pPr>
    </w:p>
    <w:p w14:paraId="1A6F3574" w14:textId="77777777" w:rsidR="001A65EA" w:rsidRDefault="00AC2435">
      <w:pPr>
        <w:pStyle w:val="Heading1"/>
      </w:pPr>
      <w:r>
        <w:rPr>
          <w:color w:val="00599E"/>
        </w:rPr>
        <w:t>Canada</w:t>
      </w:r>
      <w:r>
        <w:rPr>
          <w:color w:val="00599E"/>
          <w:spacing w:val="-4"/>
        </w:rPr>
        <w:t xml:space="preserve"> </w:t>
      </w:r>
      <w:r>
        <w:rPr>
          <w:color w:val="00599E"/>
        </w:rPr>
        <w:t>Goose</w:t>
      </w:r>
    </w:p>
    <w:p w14:paraId="37626800" w14:textId="77777777" w:rsidR="001A65EA" w:rsidRDefault="00AC2435">
      <w:pPr>
        <w:pStyle w:val="BodyText"/>
        <w:spacing w:before="240"/>
        <w:ind w:left="920"/>
      </w:pPr>
      <w:r>
        <w:t>None</w:t>
      </w:r>
      <w:r>
        <w:rPr>
          <w:spacing w:val="-2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detected this</w:t>
      </w:r>
      <w:r>
        <w:rPr>
          <w:spacing w:val="-3"/>
        </w:rPr>
        <w:t xml:space="preserve"> </w:t>
      </w:r>
      <w:r>
        <w:t>month.</w:t>
      </w:r>
    </w:p>
    <w:p w14:paraId="553C9F11" w14:textId="77777777" w:rsidR="001A65EA" w:rsidRDefault="001A65EA">
      <w:pPr>
        <w:pStyle w:val="BodyText"/>
      </w:pPr>
    </w:p>
    <w:p w14:paraId="11AF2B91" w14:textId="77777777" w:rsidR="001A65EA" w:rsidRDefault="00AC2435">
      <w:pPr>
        <w:pStyle w:val="Heading1"/>
      </w:pPr>
      <w:r>
        <w:rPr>
          <w:color w:val="00599E"/>
        </w:rPr>
        <w:t>Cetaceans</w:t>
      </w:r>
    </w:p>
    <w:p w14:paraId="08270BBB" w14:textId="77777777" w:rsidR="001A65EA" w:rsidRDefault="00AC2435">
      <w:pPr>
        <w:pStyle w:val="BodyText"/>
        <w:spacing w:before="240"/>
        <w:ind w:left="920" w:right="856"/>
      </w:pPr>
      <w:r>
        <w:rPr>
          <w:b/>
        </w:rPr>
        <w:t>Standard</w:t>
      </w:r>
      <w:r>
        <w:rPr>
          <w:b/>
          <w:spacing w:val="1"/>
        </w:rPr>
        <w:t xml:space="preserve"> </w:t>
      </w:r>
      <w:r>
        <w:rPr>
          <w:b/>
        </w:rPr>
        <w:t>Survey</w:t>
      </w:r>
      <w:r>
        <w:rPr>
          <w:b/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Ten</w:t>
      </w:r>
      <w:r>
        <w:rPr>
          <w:spacing w:val="2"/>
        </w:rPr>
        <w:t xml:space="preserve"> </w:t>
      </w:r>
      <w:r>
        <w:t>one-hour</w:t>
      </w:r>
      <w:r>
        <w:rPr>
          <w:spacing w:val="-5"/>
        </w:rPr>
        <w:t xml:space="preserve"> </w:t>
      </w:r>
      <w:r>
        <w:t>standard</w:t>
      </w:r>
      <w:r>
        <w:rPr>
          <w:spacing w:val="-3"/>
        </w:rPr>
        <w:t xml:space="preserve"> </w:t>
      </w:r>
      <w:r>
        <w:t>whale</w:t>
      </w:r>
      <w:r>
        <w:rPr>
          <w:spacing w:val="-4"/>
        </w:rPr>
        <w:t xml:space="preserve"> </w:t>
      </w:r>
      <w:r>
        <w:t>watches</w:t>
      </w:r>
      <w:r>
        <w:rPr>
          <w:spacing w:val="-2"/>
        </w:rPr>
        <w:t xml:space="preserve"> </w:t>
      </w:r>
      <w:r>
        <w:t>were conducted</w:t>
      </w:r>
      <w:r>
        <w:rPr>
          <w:spacing w:val="-2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month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Lighthouse using the Ocean Alert app. Daily high counts from standard watches combined with</w:t>
      </w:r>
      <w:r>
        <w:rPr>
          <w:spacing w:val="-52"/>
        </w:rPr>
        <w:t xml:space="preserve"> </w:t>
      </w:r>
      <w:r>
        <w:t>incidental observations are summarized in Figure 2. Gray whales declined from a high of 10</w:t>
      </w:r>
      <w:r>
        <w:rPr>
          <w:spacing w:val="1"/>
        </w:rPr>
        <w:t xml:space="preserve"> </w:t>
      </w:r>
      <w:r>
        <w:t>individuals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beginning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month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low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month.</w:t>
      </w:r>
      <w:r>
        <w:rPr>
          <w:spacing w:val="1"/>
        </w:rPr>
        <w:t xml:space="preserve"> </w:t>
      </w:r>
      <w:r>
        <w:t>The highest</w:t>
      </w:r>
    </w:p>
    <w:p w14:paraId="5CF9C54C" w14:textId="77777777" w:rsidR="001A65EA" w:rsidRDefault="001A65EA">
      <w:pPr>
        <w:sectPr w:rsidR="001A65EA">
          <w:pgSz w:w="12240" w:h="15840"/>
          <w:pgMar w:top="1320" w:right="620" w:bottom="280" w:left="520" w:header="768" w:footer="0" w:gutter="0"/>
          <w:cols w:space="720"/>
        </w:sectPr>
      </w:pPr>
    </w:p>
    <w:p w14:paraId="7512CF92" w14:textId="77777777" w:rsidR="001A65EA" w:rsidRDefault="001A65EA">
      <w:pPr>
        <w:pStyle w:val="BodyText"/>
        <w:spacing w:before="6"/>
        <w:rPr>
          <w:sz w:val="16"/>
        </w:rPr>
      </w:pPr>
    </w:p>
    <w:p w14:paraId="6DB20182" w14:textId="77777777" w:rsidR="001A65EA" w:rsidRDefault="00AC2435">
      <w:pPr>
        <w:pStyle w:val="BodyText"/>
        <w:spacing w:before="72"/>
        <w:ind w:left="920" w:right="856"/>
      </w:pPr>
      <w:r>
        <w:t>count</w:t>
      </w:r>
      <w:r>
        <w:rPr>
          <w:spacing w:val="-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humpback</w:t>
      </w:r>
      <w:r>
        <w:rPr>
          <w:spacing w:val="-2"/>
        </w:rPr>
        <w:t xml:space="preserve"> </w:t>
      </w:r>
      <w:r>
        <w:t>whales</w:t>
      </w:r>
      <w:r>
        <w:rPr>
          <w:spacing w:val="-2"/>
        </w:rPr>
        <w:t xml:space="preserve"> </w:t>
      </w:r>
      <w:r>
        <w:t>occurred</w:t>
      </w:r>
      <w:r>
        <w:rPr>
          <w:spacing w:val="-1"/>
        </w:rPr>
        <w:t xml:space="preserve"> </w:t>
      </w:r>
      <w:r>
        <w:t>on August</w:t>
      </w:r>
      <w:r>
        <w:rPr>
          <w:spacing w:val="-2"/>
        </w:rPr>
        <w:t xml:space="preserve"> </w:t>
      </w:r>
      <w:r>
        <w:t>1</w:t>
      </w:r>
      <w:r>
        <w:rPr>
          <w:vertAlign w:val="superscript"/>
        </w:rPr>
        <w:t>st</w:t>
      </w:r>
      <w:r>
        <w:t>,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102</w:t>
      </w:r>
      <w:r>
        <w:rPr>
          <w:spacing w:val="-1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counted.</w:t>
      </w:r>
      <w:r>
        <w:rPr>
          <w:spacing w:val="-2"/>
        </w:rPr>
        <w:t xml:space="preserve"> </w:t>
      </w:r>
      <w:r>
        <w:t>No</w:t>
      </w:r>
      <w:r>
        <w:rPr>
          <w:spacing w:val="-5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cetacean</w:t>
      </w:r>
      <w:r>
        <w:rPr>
          <w:spacing w:val="3"/>
        </w:rPr>
        <w:t xml:space="preserve"> </w:t>
      </w:r>
      <w:r>
        <w:t>species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seen.</w:t>
      </w:r>
    </w:p>
    <w:p w14:paraId="60F0C09A" w14:textId="77777777" w:rsidR="001A65EA" w:rsidRDefault="001A65EA">
      <w:pPr>
        <w:pStyle w:val="BodyText"/>
        <w:rPr>
          <w:sz w:val="20"/>
        </w:rPr>
      </w:pPr>
    </w:p>
    <w:p w14:paraId="0F19AED6" w14:textId="77777777" w:rsidR="001A65EA" w:rsidRDefault="001A65EA">
      <w:pPr>
        <w:pStyle w:val="BodyText"/>
        <w:spacing w:before="6"/>
        <w:rPr>
          <w:sz w:val="25"/>
        </w:rPr>
      </w:pPr>
    </w:p>
    <w:p w14:paraId="675507E1" w14:textId="77777777" w:rsidR="001A65EA" w:rsidRDefault="00AC2435">
      <w:pPr>
        <w:spacing w:before="44"/>
        <w:ind w:left="1555"/>
        <w:rPr>
          <w:sz w:val="28"/>
        </w:rPr>
      </w:pPr>
      <w:r>
        <w:rPr>
          <w:color w:val="595959"/>
          <w:sz w:val="28"/>
        </w:rPr>
        <w:t>August</w:t>
      </w:r>
      <w:r>
        <w:rPr>
          <w:color w:val="595959"/>
          <w:spacing w:val="-5"/>
          <w:sz w:val="28"/>
        </w:rPr>
        <w:t xml:space="preserve"> </w:t>
      </w:r>
      <w:r>
        <w:rPr>
          <w:color w:val="595959"/>
          <w:sz w:val="28"/>
        </w:rPr>
        <w:t>2021</w:t>
      </w:r>
      <w:r>
        <w:rPr>
          <w:color w:val="595959"/>
          <w:spacing w:val="-4"/>
          <w:sz w:val="28"/>
        </w:rPr>
        <w:t xml:space="preserve"> </w:t>
      </w:r>
      <w:r>
        <w:rPr>
          <w:color w:val="595959"/>
          <w:sz w:val="28"/>
        </w:rPr>
        <w:t>Whale</w:t>
      </w:r>
      <w:r>
        <w:rPr>
          <w:color w:val="595959"/>
          <w:spacing w:val="-3"/>
          <w:sz w:val="28"/>
        </w:rPr>
        <w:t xml:space="preserve"> </w:t>
      </w:r>
      <w:r>
        <w:rPr>
          <w:color w:val="595959"/>
          <w:sz w:val="28"/>
        </w:rPr>
        <w:t>Sightings</w:t>
      </w:r>
    </w:p>
    <w:p w14:paraId="441C2F29" w14:textId="77777777" w:rsidR="001A65EA" w:rsidRDefault="00A400BF">
      <w:pPr>
        <w:spacing w:before="241"/>
        <w:ind w:left="1436"/>
        <w:rPr>
          <w:sz w:val="18"/>
        </w:rPr>
      </w:pPr>
      <w:r>
        <w:pict w14:anchorId="51B4CFE9">
          <v:group id="docshapegroup4" o:spid="_x0000_s1027" style="position:absolute;left:0;text-align:left;margin-left:119.5pt;margin-top:18.1pt;width:423pt;height:162.4pt;z-index:15729152;mso-position-horizontal-relative:page" coordorigin="2390,362" coordsize="8460,3248">
            <v:rect id="docshape5" o:spid="_x0000_s1059" style="position:absolute;left:2476;top:846;width:111;height:2756" fillcolor="#bf504d" stroked="f"/>
            <v:rect id="docshape6" o:spid="_x0000_s1058" style="position:absolute;left:2476;top:604;width:111;height:243" fillcolor="#9aba59" stroked="f"/>
            <v:rect id="docshape7" o:spid="_x0000_s1057" style="position:absolute;left:2750;top:2250;width:108;height:1352" fillcolor="#bf504d" stroked="f"/>
            <v:rect id="docshape8" o:spid="_x0000_s1056" style="position:absolute;left:2750;top:1982;width:108;height:269" fillcolor="#9aba59" stroked="f"/>
            <v:rect id="docshape9" o:spid="_x0000_s1055" style="position:absolute;left:2750;top:1926;width:108;height:56" fillcolor="#4f80bc" stroked="f"/>
            <v:rect id="docshape10" o:spid="_x0000_s1054" style="position:absolute;left:3568;top:3573;width:108;height:29" fillcolor="#bf504d" stroked="f"/>
            <v:rect id="docshape11" o:spid="_x0000_s1053" style="position:absolute;left:3568;top:3465;width:108;height:108" fillcolor="#9aba59" stroked="f"/>
            <v:rect id="docshape12" o:spid="_x0000_s1052" style="position:absolute;left:4387;top:3383;width:108;height:219" fillcolor="#bf504d" stroked="f"/>
            <v:rect id="docshape13" o:spid="_x0000_s1051" style="position:absolute;left:4387;top:3222;width:108;height:161" fillcolor="#9aba59" stroked="f"/>
            <v:rect id="docshape14" o:spid="_x0000_s1050" style="position:absolute;left:4932;top:3438;width:108;height:164" fillcolor="#bf504d" stroked="f"/>
            <v:rect id="docshape15" o:spid="_x0000_s1049" style="position:absolute;left:4932;top:3304;width:108;height:135" fillcolor="#9aba59" stroked="f"/>
            <v:rect id="docshape16" o:spid="_x0000_s1048" style="position:absolute;left:6021;top:3546;width:111;height:56" fillcolor="#bf504d" stroked="f"/>
            <v:rect id="docshape17" o:spid="_x0000_s1047" style="position:absolute;left:6021;top:3412;width:111;height:135" fillcolor="#9aba59" stroked="f"/>
            <v:rect id="docshape18" o:spid="_x0000_s1046" style="position:absolute;left:7387;top:3520;width:108;height:82" fillcolor="#bf504d" stroked="f"/>
            <v:rect id="docshape19" o:spid="_x0000_s1045" style="position:absolute;left:7387;top:3465;width:108;height:56" fillcolor="#9aba59" stroked="f"/>
            <v:rect id="docshape20" o:spid="_x0000_s1044" style="position:absolute;left:7932;top:3491;width:108;height:111" fillcolor="#bf504d" stroked="f"/>
            <v:rect id="docshape21" o:spid="_x0000_s1043" style="position:absolute;left:7932;top:3438;width:108;height:53" fillcolor="#9aba59" stroked="f"/>
            <v:rect id="docshape22" o:spid="_x0000_s1042" style="position:absolute;left:8203;top:3573;width:111;height:29" fillcolor="#bf504d" stroked="f"/>
            <v:rect id="docshape23" o:spid="_x0000_s1041" style="position:absolute;left:8203;top:3546;width:111;height:27" fillcolor="#9aba59" stroked="f"/>
            <v:rect id="docshape24" o:spid="_x0000_s1040" style="position:absolute;left:8476;top:3114;width:111;height:488" fillcolor="#bf504d" stroked="f"/>
            <v:rect id="docshape25" o:spid="_x0000_s1039" style="position:absolute;left:8476;top:3088;width:111;height:27" fillcolor="#9aba59" stroked="f"/>
            <v:rect id="docshape26" o:spid="_x0000_s1038" style="position:absolute;left:8750;top:3438;width:108;height:164" fillcolor="#bf504d" stroked="f"/>
            <v:rect id="docshape27" o:spid="_x0000_s1037" style="position:absolute;left:8750;top:3383;width:108;height:56" fillcolor="#9aba59" stroked="f"/>
            <v:rect id="docshape28" o:spid="_x0000_s1036" style="position:absolute;left:10387;top:3573;width:108;height:29" fillcolor="#bf504d" stroked="f"/>
            <v:rect id="docshape29" o:spid="_x0000_s1035" style="position:absolute;left:10387;top:3546;width:108;height:27" fillcolor="#9aba59" stroked="f"/>
            <v:rect id="docshape30" o:spid="_x0000_s1034" style="position:absolute;left:10658;top:3438;width:111;height:164" fillcolor="#bf504d" stroked="f"/>
            <v:shape id="docshape31" o:spid="_x0000_s1033" style="position:absolute;left:3021;top:3412;width:7748;height:190" coordorigin="3022,3412" coordsize="7748,190" o:spt="100" adj="0,,0" path="m3132,3520r-110,l3022,3602r110,l3132,3520xm3406,3520r-111,l3295,3602r111,l3406,3520xm3950,3573r-110,l3840,3602r110,l3950,3573xm4222,3547r-108,l4114,3602r108,l4222,3547xm4769,3520r-111,l4658,3602r111,l4769,3520xm5314,3492r-108,l5206,3602r108,l5314,3492xm5587,3439r-110,l5477,3602r110,l5587,3439xm5858,3520r-108,l5750,3602r108,l5858,3520xm6406,3492r-111,l6295,3602r111,l6406,3492xm6677,3547r-108,l6569,3602r108,l6677,3547xm7769,3573r-111,l7658,3602r111,l7769,3573xm9132,3573r-110,l9022,3602r110,l9132,3573xm9403,3573r-108,l9295,3602r108,l9403,3573xm9950,3547r-110,l9840,3602r110,l9950,3547xm10222,3573r-108,l10114,3602r108,l10222,3573xm10769,3412r-111,l10658,3439r111,l10769,3412xe" fillcolor="#9aba59" stroked="f">
              <v:stroke joinstyle="round"/>
              <v:formulas/>
              <v:path arrowok="t" o:connecttype="segments"/>
            </v:shape>
            <v:shape id="docshape32" o:spid="_x0000_s1032" style="position:absolute;left:2397;top:362;width:8453;height:3240" coordorigin="2398,362" coordsize="8453,3240" o:spt="100" adj="0,,0" path="m2398,3602r,-3240m2398,3602r8452,e" filled="f" strokeweight=".72pt">
              <v:stroke joinstyle="round"/>
              <v:formulas/>
              <v:path arrowok="t" o:connecttype="segments"/>
            </v:shape>
            <v:rect id="docshape33" o:spid="_x0000_s1031" style="position:absolute;left:8503;top:414;width:108;height:111" fillcolor="#4f80bc" stroked="f"/>
            <v:rect id="docshape34" o:spid="_x0000_s1030" style="position:absolute;left:8503;top:702;width:108;height:111" fillcolor="#9aba59" stroked="f"/>
            <v:rect id="docshape35" o:spid="_x0000_s1029" style="position:absolute;left:8503;top:988;width:108;height:111" fillcolor="#bf504d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6" o:spid="_x0000_s1028" type="#_x0000_t202" style="position:absolute;left:2390;top:362;width:8460;height:3248" filled="f" stroked="f">
              <v:textbox inset="0,0,0,0">
                <w:txbxContent>
                  <w:p w14:paraId="3A4CBA0C" w14:textId="77777777" w:rsidR="001A65EA" w:rsidRDefault="00AC2435">
                    <w:pPr>
                      <w:spacing w:line="217" w:lineRule="exact"/>
                      <w:ind w:left="6268"/>
                      <w:rPr>
                        <w:sz w:val="20"/>
                      </w:rPr>
                    </w:pPr>
                    <w:r>
                      <w:rPr>
                        <w:color w:val="595959"/>
                        <w:sz w:val="20"/>
                      </w:rPr>
                      <w:t>Unknown</w:t>
                    </w:r>
                    <w:r>
                      <w:rPr>
                        <w:color w:val="595959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595959"/>
                        <w:sz w:val="20"/>
                      </w:rPr>
                      <w:t>Whale</w:t>
                    </w:r>
                  </w:p>
                  <w:p w14:paraId="2C8A3E1F" w14:textId="77777777" w:rsidR="001A65EA" w:rsidRDefault="00AC2435">
                    <w:pPr>
                      <w:spacing w:before="44" w:line="280" w:lineRule="auto"/>
                      <w:ind w:left="6268" w:right="746"/>
                      <w:rPr>
                        <w:sz w:val="20"/>
                      </w:rPr>
                    </w:pPr>
                    <w:r>
                      <w:rPr>
                        <w:color w:val="595959"/>
                        <w:sz w:val="20"/>
                      </w:rPr>
                      <w:t>Gray Whale</w:t>
                    </w:r>
                    <w:r>
                      <w:rPr>
                        <w:color w:val="595959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595959"/>
                        <w:spacing w:val="-1"/>
                        <w:sz w:val="20"/>
                      </w:rPr>
                      <w:t>Humpback</w:t>
                    </w:r>
                    <w:r>
                      <w:rPr>
                        <w:color w:val="595959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color w:val="595959"/>
                        <w:sz w:val="20"/>
                      </w:rPr>
                      <w:t>Whale</w:t>
                    </w:r>
                  </w:p>
                </w:txbxContent>
              </v:textbox>
            </v:shape>
            <w10:wrap anchorx="page"/>
          </v:group>
        </w:pict>
      </w:r>
      <w:r w:rsidR="00AC2435">
        <w:rPr>
          <w:sz w:val="18"/>
        </w:rPr>
        <w:t>120</w:t>
      </w:r>
    </w:p>
    <w:p w14:paraId="084A0B5E" w14:textId="77777777" w:rsidR="001A65EA" w:rsidRDefault="001A65EA">
      <w:pPr>
        <w:pStyle w:val="BodyText"/>
        <w:rPr>
          <w:sz w:val="21"/>
        </w:rPr>
      </w:pPr>
    </w:p>
    <w:p w14:paraId="1BA2D5F7" w14:textId="77777777" w:rsidR="001A65EA" w:rsidRDefault="00A400BF">
      <w:pPr>
        <w:spacing w:before="64"/>
        <w:ind w:left="1436"/>
        <w:rPr>
          <w:sz w:val="18"/>
        </w:rPr>
      </w:pPr>
      <w:r>
        <w:pict w14:anchorId="20990B91">
          <v:shape id="docshape37" o:spid="_x0000_s1026" type="#_x0000_t202" style="position:absolute;left:0;text-align:left;margin-left:81.15pt;margin-top:4.6pt;width:12pt;height:91.6pt;z-index:15729664;mso-position-horizontal-relative:page" filled="f" stroked="f">
            <v:textbox style="layout-flow:vertical;mso-layout-flow-alt:bottom-to-top" inset="0,0,0,0">
              <w:txbxContent>
                <w:p w14:paraId="4EA00147" w14:textId="77777777" w:rsidR="001A65EA" w:rsidRDefault="00AC2435">
                  <w:pPr>
                    <w:spacing w:line="223" w:lineRule="exact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Number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of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individuals</w:t>
                  </w:r>
                </w:p>
              </w:txbxContent>
            </v:textbox>
            <w10:wrap anchorx="page"/>
          </v:shape>
        </w:pict>
      </w:r>
      <w:r w:rsidR="00AC2435">
        <w:rPr>
          <w:sz w:val="18"/>
        </w:rPr>
        <w:t>100</w:t>
      </w:r>
    </w:p>
    <w:p w14:paraId="50F71CC7" w14:textId="77777777" w:rsidR="001A65EA" w:rsidRDefault="001A65EA">
      <w:pPr>
        <w:pStyle w:val="BodyText"/>
        <w:rPr>
          <w:sz w:val="21"/>
        </w:rPr>
      </w:pPr>
    </w:p>
    <w:p w14:paraId="3317D30A" w14:textId="77777777" w:rsidR="001A65EA" w:rsidRDefault="00AC2435">
      <w:pPr>
        <w:spacing w:before="64"/>
        <w:ind w:left="1527"/>
        <w:rPr>
          <w:sz w:val="18"/>
        </w:rPr>
      </w:pPr>
      <w:r>
        <w:rPr>
          <w:sz w:val="18"/>
        </w:rPr>
        <w:t>80</w:t>
      </w:r>
    </w:p>
    <w:p w14:paraId="3407EAD2" w14:textId="77777777" w:rsidR="001A65EA" w:rsidRDefault="001A65EA">
      <w:pPr>
        <w:pStyle w:val="BodyText"/>
        <w:rPr>
          <w:sz w:val="21"/>
        </w:rPr>
      </w:pPr>
    </w:p>
    <w:p w14:paraId="2EC83901" w14:textId="77777777" w:rsidR="001A65EA" w:rsidRDefault="00AC2435">
      <w:pPr>
        <w:spacing w:before="64"/>
        <w:ind w:left="1527"/>
        <w:rPr>
          <w:sz w:val="18"/>
        </w:rPr>
      </w:pPr>
      <w:r>
        <w:rPr>
          <w:sz w:val="18"/>
        </w:rPr>
        <w:t>60</w:t>
      </w:r>
    </w:p>
    <w:p w14:paraId="523FB67A" w14:textId="77777777" w:rsidR="001A65EA" w:rsidRDefault="001A65EA">
      <w:pPr>
        <w:pStyle w:val="BodyText"/>
        <w:rPr>
          <w:sz w:val="21"/>
        </w:rPr>
      </w:pPr>
    </w:p>
    <w:p w14:paraId="71483B5C" w14:textId="77777777" w:rsidR="001A65EA" w:rsidRDefault="00AC2435">
      <w:pPr>
        <w:spacing w:before="64"/>
        <w:ind w:left="1527"/>
        <w:rPr>
          <w:sz w:val="18"/>
        </w:rPr>
      </w:pPr>
      <w:r>
        <w:rPr>
          <w:sz w:val="18"/>
        </w:rPr>
        <w:t>40</w:t>
      </w:r>
    </w:p>
    <w:p w14:paraId="7B1A3ED7" w14:textId="77777777" w:rsidR="001A65EA" w:rsidRDefault="001A65EA">
      <w:pPr>
        <w:pStyle w:val="BodyText"/>
        <w:rPr>
          <w:sz w:val="21"/>
        </w:rPr>
      </w:pPr>
    </w:p>
    <w:p w14:paraId="38E9B937" w14:textId="77777777" w:rsidR="001A65EA" w:rsidRDefault="00AC2435">
      <w:pPr>
        <w:spacing w:before="63"/>
        <w:ind w:left="1527"/>
        <w:rPr>
          <w:sz w:val="18"/>
        </w:rPr>
      </w:pPr>
      <w:r>
        <w:rPr>
          <w:sz w:val="18"/>
        </w:rPr>
        <w:t>20</w:t>
      </w:r>
    </w:p>
    <w:p w14:paraId="7973373D" w14:textId="77777777" w:rsidR="001A65EA" w:rsidRDefault="001A65EA">
      <w:pPr>
        <w:pStyle w:val="BodyText"/>
        <w:spacing w:before="1"/>
        <w:rPr>
          <w:sz w:val="21"/>
        </w:rPr>
      </w:pPr>
    </w:p>
    <w:p w14:paraId="541B0B35" w14:textId="77777777" w:rsidR="001A65EA" w:rsidRDefault="00AC2435">
      <w:pPr>
        <w:spacing w:before="63"/>
        <w:ind w:left="1618"/>
        <w:rPr>
          <w:sz w:val="18"/>
        </w:rPr>
      </w:pPr>
      <w:r>
        <w:rPr>
          <w:sz w:val="18"/>
        </w:rPr>
        <w:t>0</w:t>
      </w:r>
    </w:p>
    <w:p w14:paraId="2C89C766" w14:textId="77777777" w:rsidR="001A65EA" w:rsidRDefault="00AC2435">
      <w:pPr>
        <w:spacing w:before="14"/>
        <w:ind w:left="1920"/>
        <w:rPr>
          <w:sz w:val="18"/>
        </w:rPr>
      </w:pPr>
      <w:r>
        <w:rPr>
          <w:sz w:val="18"/>
        </w:rPr>
        <w:t>1*</w:t>
      </w:r>
      <w:r>
        <w:rPr>
          <w:spacing w:val="49"/>
          <w:sz w:val="18"/>
        </w:rPr>
        <w:t xml:space="preserve"> </w:t>
      </w:r>
      <w:r>
        <w:rPr>
          <w:sz w:val="18"/>
        </w:rPr>
        <w:t xml:space="preserve">2*  </w:t>
      </w:r>
      <w:r>
        <w:rPr>
          <w:spacing w:val="12"/>
          <w:sz w:val="18"/>
        </w:rPr>
        <w:t xml:space="preserve"> </w:t>
      </w:r>
      <w:r>
        <w:rPr>
          <w:sz w:val="18"/>
        </w:rPr>
        <w:t xml:space="preserve">3  </w:t>
      </w:r>
      <w:r>
        <w:rPr>
          <w:spacing w:val="18"/>
          <w:sz w:val="18"/>
        </w:rPr>
        <w:t xml:space="preserve"> </w:t>
      </w:r>
      <w:r>
        <w:rPr>
          <w:sz w:val="18"/>
        </w:rPr>
        <w:t xml:space="preserve">4   </w:t>
      </w:r>
      <w:r>
        <w:rPr>
          <w:spacing w:val="16"/>
          <w:sz w:val="18"/>
        </w:rPr>
        <w:t xml:space="preserve"> </w:t>
      </w:r>
      <w:r>
        <w:rPr>
          <w:sz w:val="18"/>
        </w:rPr>
        <w:t xml:space="preserve">5   </w:t>
      </w:r>
      <w:r>
        <w:rPr>
          <w:spacing w:val="17"/>
          <w:sz w:val="18"/>
        </w:rPr>
        <w:t xml:space="preserve"> </w:t>
      </w:r>
      <w:r>
        <w:rPr>
          <w:sz w:val="18"/>
        </w:rPr>
        <w:t xml:space="preserve">6   </w:t>
      </w:r>
      <w:r>
        <w:rPr>
          <w:spacing w:val="17"/>
          <w:sz w:val="18"/>
        </w:rPr>
        <w:t xml:space="preserve"> </w:t>
      </w:r>
      <w:r>
        <w:rPr>
          <w:sz w:val="18"/>
        </w:rPr>
        <w:t xml:space="preserve">7   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8   </w:t>
      </w:r>
      <w:r>
        <w:rPr>
          <w:spacing w:val="17"/>
          <w:sz w:val="18"/>
        </w:rPr>
        <w:t xml:space="preserve"> </w:t>
      </w:r>
      <w:r>
        <w:rPr>
          <w:sz w:val="18"/>
        </w:rPr>
        <w:t>9</w:t>
      </w:r>
      <w:r>
        <w:rPr>
          <w:spacing w:val="50"/>
          <w:sz w:val="18"/>
        </w:rPr>
        <w:t xml:space="preserve"> </w:t>
      </w:r>
      <w:r>
        <w:rPr>
          <w:sz w:val="18"/>
        </w:rPr>
        <w:t>10*</w:t>
      </w:r>
      <w:r>
        <w:rPr>
          <w:spacing w:val="4"/>
          <w:sz w:val="18"/>
        </w:rPr>
        <w:t xml:space="preserve"> </w:t>
      </w:r>
      <w:r>
        <w:rPr>
          <w:sz w:val="18"/>
        </w:rPr>
        <w:t>11</w:t>
      </w:r>
      <w:r>
        <w:rPr>
          <w:spacing w:val="50"/>
          <w:sz w:val="18"/>
        </w:rPr>
        <w:t xml:space="preserve"> </w:t>
      </w:r>
      <w:r>
        <w:rPr>
          <w:sz w:val="18"/>
        </w:rPr>
        <w:t>12</w:t>
      </w:r>
      <w:r>
        <w:rPr>
          <w:spacing w:val="50"/>
          <w:sz w:val="18"/>
        </w:rPr>
        <w:t xml:space="preserve"> </w:t>
      </w:r>
      <w:r>
        <w:rPr>
          <w:sz w:val="18"/>
        </w:rPr>
        <w:t>13</w:t>
      </w:r>
      <w:r>
        <w:rPr>
          <w:spacing w:val="46"/>
          <w:sz w:val="18"/>
        </w:rPr>
        <w:t xml:space="preserve"> </w:t>
      </w:r>
      <w:r>
        <w:rPr>
          <w:sz w:val="18"/>
        </w:rPr>
        <w:t>14</w:t>
      </w:r>
      <w:r>
        <w:rPr>
          <w:spacing w:val="49"/>
          <w:sz w:val="18"/>
        </w:rPr>
        <w:t xml:space="preserve"> </w:t>
      </w:r>
      <w:r>
        <w:rPr>
          <w:sz w:val="18"/>
        </w:rPr>
        <w:t>15</w:t>
      </w:r>
      <w:r>
        <w:rPr>
          <w:spacing w:val="47"/>
          <w:sz w:val="18"/>
        </w:rPr>
        <w:t xml:space="preserve"> </w:t>
      </w:r>
      <w:r>
        <w:rPr>
          <w:sz w:val="18"/>
        </w:rPr>
        <w:t>16</w:t>
      </w:r>
      <w:r>
        <w:rPr>
          <w:spacing w:val="49"/>
          <w:sz w:val="18"/>
        </w:rPr>
        <w:t xml:space="preserve"> </w:t>
      </w:r>
      <w:r>
        <w:rPr>
          <w:sz w:val="18"/>
        </w:rPr>
        <w:t>17</w:t>
      </w:r>
      <w:r>
        <w:rPr>
          <w:spacing w:val="49"/>
          <w:sz w:val="18"/>
        </w:rPr>
        <w:t xml:space="preserve"> </w:t>
      </w:r>
      <w:r>
        <w:rPr>
          <w:sz w:val="18"/>
        </w:rPr>
        <w:t>18</w:t>
      </w:r>
      <w:r>
        <w:rPr>
          <w:spacing w:val="4"/>
          <w:sz w:val="18"/>
        </w:rPr>
        <w:t xml:space="preserve"> </w:t>
      </w:r>
      <w:r>
        <w:rPr>
          <w:sz w:val="18"/>
        </w:rPr>
        <w:t>19*</w:t>
      </w:r>
      <w:r>
        <w:rPr>
          <w:spacing w:val="3"/>
          <w:sz w:val="18"/>
        </w:rPr>
        <w:t xml:space="preserve"> </w:t>
      </w:r>
      <w:r>
        <w:rPr>
          <w:sz w:val="18"/>
        </w:rPr>
        <w:t>20</w:t>
      </w:r>
      <w:r>
        <w:rPr>
          <w:spacing w:val="4"/>
          <w:sz w:val="18"/>
        </w:rPr>
        <w:t xml:space="preserve"> </w:t>
      </w:r>
      <w:r>
        <w:rPr>
          <w:sz w:val="18"/>
        </w:rPr>
        <w:t>21*22*23*</w:t>
      </w:r>
      <w:r>
        <w:rPr>
          <w:spacing w:val="5"/>
          <w:sz w:val="18"/>
        </w:rPr>
        <w:t xml:space="preserve"> </w:t>
      </w:r>
      <w:r>
        <w:rPr>
          <w:sz w:val="18"/>
        </w:rPr>
        <w:t>24</w:t>
      </w:r>
      <w:r>
        <w:rPr>
          <w:spacing w:val="47"/>
          <w:sz w:val="18"/>
        </w:rPr>
        <w:t xml:space="preserve"> </w:t>
      </w:r>
      <w:r>
        <w:rPr>
          <w:sz w:val="18"/>
        </w:rPr>
        <w:t>25</w:t>
      </w:r>
      <w:r>
        <w:rPr>
          <w:spacing w:val="4"/>
          <w:sz w:val="18"/>
        </w:rPr>
        <w:t xml:space="preserve"> </w:t>
      </w:r>
      <w:r>
        <w:rPr>
          <w:sz w:val="18"/>
        </w:rPr>
        <w:t>26*27*</w:t>
      </w:r>
      <w:r>
        <w:rPr>
          <w:spacing w:val="4"/>
          <w:sz w:val="18"/>
        </w:rPr>
        <w:t xml:space="preserve"> </w:t>
      </w:r>
      <w:r>
        <w:rPr>
          <w:sz w:val="18"/>
        </w:rPr>
        <w:t>28</w:t>
      </w:r>
      <w:r>
        <w:rPr>
          <w:spacing w:val="49"/>
          <w:sz w:val="18"/>
        </w:rPr>
        <w:t xml:space="preserve"> </w:t>
      </w:r>
      <w:r>
        <w:rPr>
          <w:sz w:val="18"/>
        </w:rPr>
        <w:t>29</w:t>
      </w:r>
      <w:r>
        <w:rPr>
          <w:spacing w:val="47"/>
          <w:sz w:val="18"/>
        </w:rPr>
        <w:t xml:space="preserve"> </w:t>
      </w:r>
      <w:r>
        <w:rPr>
          <w:sz w:val="18"/>
        </w:rPr>
        <w:t>30</w:t>
      </w:r>
      <w:r>
        <w:rPr>
          <w:spacing w:val="4"/>
          <w:sz w:val="18"/>
        </w:rPr>
        <w:t xml:space="preserve"> </w:t>
      </w:r>
      <w:r>
        <w:rPr>
          <w:sz w:val="18"/>
        </w:rPr>
        <w:t>31*</w:t>
      </w:r>
    </w:p>
    <w:p w14:paraId="3CB3510C" w14:textId="77777777" w:rsidR="001A65EA" w:rsidRDefault="00AC2435">
      <w:pPr>
        <w:spacing w:before="65"/>
        <w:ind w:left="1629" w:right="1153"/>
        <w:jc w:val="center"/>
        <w:rPr>
          <w:sz w:val="20"/>
        </w:rPr>
      </w:pPr>
      <w:r>
        <w:rPr>
          <w:sz w:val="20"/>
        </w:rPr>
        <w:t>Day</w:t>
      </w:r>
    </w:p>
    <w:p w14:paraId="46390DA7" w14:textId="77777777" w:rsidR="001A65EA" w:rsidRDefault="001A65EA">
      <w:pPr>
        <w:pStyle w:val="BodyText"/>
        <w:spacing w:before="5"/>
      </w:pPr>
    </w:p>
    <w:p w14:paraId="15CDA6C6" w14:textId="77777777" w:rsidR="001A65EA" w:rsidRDefault="00AC2435">
      <w:pPr>
        <w:spacing w:before="58"/>
        <w:ind w:left="920" w:right="856"/>
        <w:rPr>
          <w:sz w:val="20"/>
        </w:rPr>
      </w:pPr>
      <w:r>
        <w:rPr>
          <w:b/>
          <w:sz w:val="20"/>
        </w:rPr>
        <w:t>Figure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2.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Daily</w:t>
      </w:r>
      <w:r>
        <w:rPr>
          <w:spacing w:val="-1"/>
          <w:sz w:val="20"/>
        </w:rPr>
        <w:t xml:space="preserve"> </w:t>
      </w:r>
      <w:r>
        <w:rPr>
          <w:sz w:val="20"/>
        </w:rPr>
        <w:t>high</w:t>
      </w:r>
      <w:r>
        <w:rPr>
          <w:spacing w:val="-3"/>
          <w:sz w:val="20"/>
        </w:rPr>
        <w:t xml:space="preserve"> </w:t>
      </w:r>
      <w:r>
        <w:rPr>
          <w:sz w:val="20"/>
        </w:rPr>
        <w:t>counts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cetaceans observed from</w:t>
      </w:r>
      <w:r>
        <w:rPr>
          <w:spacing w:val="-3"/>
          <w:sz w:val="20"/>
        </w:rPr>
        <w:t xml:space="preserve"> </w:t>
      </w:r>
      <w:r>
        <w:rPr>
          <w:sz w:val="20"/>
        </w:rPr>
        <w:t>Southeast</w:t>
      </w:r>
      <w:r>
        <w:rPr>
          <w:spacing w:val="-3"/>
          <w:sz w:val="20"/>
        </w:rPr>
        <w:t xml:space="preserve"> </w:t>
      </w:r>
      <w:r>
        <w:rPr>
          <w:sz w:val="20"/>
        </w:rPr>
        <w:t>Farallon Island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August</w:t>
      </w:r>
      <w:r>
        <w:rPr>
          <w:spacing w:val="-3"/>
          <w:sz w:val="20"/>
        </w:rPr>
        <w:t xml:space="preserve"> </w:t>
      </w:r>
      <w:r>
        <w:rPr>
          <w:sz w:val="20"/>
        </w:rPr>
        <w:t>2021.</w:t>
      </w:r>
      <w:r>
        <w:rPr>
          <w:spacing w:val="-2"/>
          <w:sz w:val="20"/>
        </w:rPr>
        <w:t xml:space="preserve"> </w:t>
      </w:r>
      <w:r>
        <w:rPr>
          <w:sz w:val="20"/>
        </w:rPr>
        <w:t>Survey</w:t>
      </w:r>
      <w:r>
        <w:rPr>
          <w:spacing w:val="-1"/>
          <w:sz w:val="20"/>
        </w:rPr>
        <w:t xml:space="preserve"> </w:t>
      </w:r>
      <w:r>
        <w:rPr>
          <w:sz w:val="20"/>
        </w:rPr>
        <w:t>days</w:t>
      </w:r>
      <w:r>
        <w:rPr>
          <w:spacing w:val="-1"/>
          <w:sz w:val="20"/>
        </w:rPr>
        <w:t xml:space="preserve"> </w:t>
      </w:r>
      <w:r>
        <w:rPr>
          <w:sz w:val="20"/>
        </w:rPr>
        <w:t>are</w:t>
      </w:r>
      <w:r>
        <w:rPr>
          <w:spacing w:val="-42"/>
          <w:sz w:val="20"/>
        </w:rPr>
        <w:t xml:space="preserve"> </w:t>
      </w:r>
      <w:r>
        <w:rPr>
          <w:sz w:val="20"/>
        </w:rPr>
        <w:t>denoted with</w:t>
      </w:r>
      <w:r>
        <w:rPr>
          <w:spacing w:val="2"/>
          <w:sz w:val="20"/>
        </w:rPr>
        <w:t xml:space="preserve"> </w:t>
      </w:r>
      <w:r>
        <w:rPr>
          <w:sz w:val="20"/>
        </w:rPr>
        <w:t>an</w:t>
      </w:r>
      <w:r>
        <w:rPr>
          <w:spacing w:val="-1"/>
          <w:sz w:val="20"/>
        </w:rPr>
        <w:t xml:space="preserve"> </w:t>
      </w:r>
      <w:r>
        <w:rPr>
          <w:sz w:val="20"/>
        </w:rPr>
        <w:t>asterisk.</w:t>
      </w:r>
    </w:p>
    <w:p w14:paraId="0D83AB03" w14:textId="77777777" w:rsidR="001A65EA" w:rsidRDefault="001A65EA">
      <w:pPr>
        <w:pStyle w:val="BodyText"/>
        <w:spacing w:before="1"/>
        <w:rPr>
          <w:sz w:val="20"/>
        </w:rPr>
      </w:pPr>
    </w:p>
    <w:p w14:paraId="0F444498" w14:textId="77777777" w:rsidR="001A65EA" w:rsidRDefault="00AC2435">
      <w:pPr>
        <w:pStyle w:val="Heading1"/>
      </w:pPr>
      <w:r>
        <w:rPr>
          <w:color w:val="00599E"/>
        </w:rPr>
        <w:t>Sharks</w:t>
      </w:r>
    </w:p>
    <w:p w14:paraId="49083F07" w14:textId="77777777" w:rsidR="001A65EA" w:rsidRDefault="00AC2435">
      <w:pPr>
        <w:pStyle w:val="BodyText"/>
        <w:spacing w:before="240"/>
        <w:ind w:left="920" w:right="856"/>
      </w:pPr>
      <w:r>
        <w:t>We</w:t>
      </w:r>
      <w:r>
        <w:rPr>
          <w:spacing w:val="-1"/>
        </w:rPr>
        <w:t xml:space="preserve"> </w:t>
      </w:r>
      <w:r>
        <w:t>observed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feeding</w:t>
      </w:r>
      <w:r>
        <w:rPr>
          <w:spacing w:val="1"/>
        </w:rPr>
        <w:t xml:space="preserve"> </w:t>
      </w:r>
      <w:r>
        <w:t>event</w:t>
      </w:r>
      <w:r>
        <w:rPr>
          <w:spacing w:val="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Mirounga</w:t>
      </w:r>
      <w:r>
        <w:rPr>
          <w:spacing w:val="-2"/>
        </w:rPr>
        <w:t xml:space="preserve"> </w:t>
      </w:r>
      <w:r>
        <w:t>Bay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August</w:t>
      </w:r>
      <w:r>
        <w:rPr>
          <w:spacing w:val="-1"/>
        </w:rPr>
        <w:t xml:space="preserve"> </w:t>
      </w:r>
      <w:r>
        <w:t>19</w:t>
      </w:r>
      <w:r>
        <w:rPr>
          <w:vertAlign w:val="superscript"/>
        </w:rPr>
        <w:t>th</w:t>
      </w:r>
      <w:r>
        <w:t>;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blood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oil</w:t>
      </w:r>
      <w:r>
        <w:rPr>
          <w:spacing w:val="-1"/>
        </w:rPr>
        <w:t xml:space="preserve"> </w:t>
      </w:r>
      <w:r>
        <w:t>slick</w:t>
      </w:r>
      <w:r>
        <w:rPr>
          <w:spacing w:val="-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noted,</w:t>
      </w:r>
      <w:r>
        <w:rPr>
          <w:spacing w:val="-51"/>
        </w:rPr>
        <w:t xml:space="preserve"> </w:t>
      </w:r>
      <w:r>
        <w:t>likely indicating a scavenging event. Additionally, three shark-bitten Zalophus were noted</w:t>
      </w:r>
      <w:r>
        <w:rPr>
          <w:spacing w:val="1"/>
        </w:rPr>
        <w:t xml:space="preserve"> </w:t>
      </w:r>
      <w:r>
        <w:t>hauled</w:t>
      </w:r>
      <w:r>
        <w:rPr>
          <w:spacing w:val="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island</w:t>
      </w:r>
      <w:r>
        <w:rPr>
          <w:spacing w:val="-2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mid-August.</w:t>
      </w:r>
    </w:p>
    <w:p w14:paraId="5C66D824" w14:textId="77777777" w:rsidR="001A65EA" w:rsidRDefault="001A65EA">
      <w:pPr>
        <w:pStyle w:val="BodyText"/>
      </w:pPr>
    </w:p>
    <w:p w14:paraId="707ECCCB" w14:textId="77777777" w:rsidR="001A65EA" w:rsidRDefault="00AC2435">
      <w:pPr>
        <w:pStyle w:val="Heading1"/>
      </w:pPr>
      <w:r>
        <w:rPr>
          <w:color w:val="00599E"/>
        </w:rPr>
        <w:t>Salamanders</w:t>
      </w:r>
    </w:p>
    <w:p w14:paraId="4B838148" w14:textId="77777777" w:rsidR="001A65EA" w:rsidRDefault="00AC2435">
      <w:pPr>
        <w:pStyle w:val="BodyText"/>
        <w:spacing w:before="240"/>
        <w:ind w:left="920"/>
      </w:pPr>
      <w:r>
        <w:t>No salamander</w:t>
      </w:r>
      <w:r>
        <w:rPr>
          <w:spacing w:val="1"/>
        </w:rPr>
        <w:t xml:space="preserve"> </w:t>
      </w:r>
      <w:r>
        <w:t>surveys</w:t>
      </w:r>
      <w:r>
        <w:rPr>
          <w:spacing w:val="-3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conducted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month.</w:t>
      </w:r>
    </w:p>
    <w:p w14:paraId="0F03729D" w14:textId="77777777" w:rsidR="001A65EA" w:rsidRDefault="001A65EA">
      <w:pPr>
        <w:pStyle w:val="BodyText"/>
      </w:pPr>
    </w:p>
    <w:p w14:paraId="1250A124" w14:textId="77777777" w:rsidR="001A65EA" w:rsidRDefault="00AC2435">
      <w:pPr>
        <w:pStyle w:val="Heading1"/>
      </w:pPr>
      <w:r>
        <w:rPr>
          <w:color w:val="00599E"/>
        </w:rPr>
        <w:t>Owls</w:t>
      </w:r>
    </w:p>
    <w:p w14:paraId="3A42AD15" w14:textId="77777777" w:rsidR="001A65EA" w:rsidRDefault="00AC2435">
      <w:pPr>
        <w:pStyle w:val="BodyText"/>
        <w:spacing w:before="240"/>
        <w:ind w:left="920"/>
      </w:pPr>
      <w:r>
        <w:t>No</w:t>
      </w:r>
      <w:r>
        <w:rPr>
          <w:spacing w:val="-1"/>
        </w:rPr>
        <w:t xml:space="preserve"> </w:t>
      </w:r>
      <w:r>
        <w:t>burrowing</w:t>
      </w:r>
      <w:r>
        <w:rPr>
          <w:spacing w:val="-2"/>
        </w:rPr>
        <w:t xml:space="preserve"> </w:t>
      </w:r>
      <w:r>
        <w:t>owls</w:t>
      </w:r>
      <w:r>
        <w:rPr>
          <w:spacing w:val="-3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detected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month.</w:t>
      </w:r>
    </w:p>
    <w:p w14:paraId="2AF6D1A7" w14:textId="77777777" w:rsidR="001A65EA" w:rsidRDefault="001A65EA">
      <w:pPr>
        <w:pStyle w:val="BodyText"/>
      </w:pPr>
    </w:p>
    <w:p w14:paraId="59D5B108" w14:textId="77777777" w:rsidR="001A65EA" w:rsidRDefault="00AC2435">
      <w:pPr>
        <w:pStyle w:val="Heading1"/>
      </w:pPr>
      <w:r>
        <w:rPr>
          <w:color w:val="00599E"/>
        </w:rPr>
        <w:t>Crickets</w:t>
      </w:r>
    </w:p>
    <w:p w14:paraId="75F5770A" w14:textId="77777777" w:rsidR="001A65EA" w:rsidRDefault="00AC2435">
      <w:pPr>
        <w:pStyle w:val="BodyText"/>
        <w:spacing w:before="238"/>
        <w:ind w:left="920"/>
      </w:pPr>
      <w:r>
        <w:t>No cricket</w:t>
      </w:r>
      <w:r>
        <w:rPr>
          <w:spacing w:val="-3"/>
        </w:rPr>
        <w:t xml:space="preserve"> </w:t>
      </w:r>
      <w:r>
        <w:t>surveys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conducted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month.</w:t>
      </w:r>
    </w:p>
    <w:p w14:paraId="64E4B37D" w14:textId="77777777" w:rsidR="001A65EA" w:rsidRDefault="001A65EA">
      <w:pPr>
        <w:pStyle w:val="BodyText"/>
        <w:spacing w:before="2"/>
      </w:pPr>
    </w:p>
    <w:p w14:paraId="34C6C22A" w14:textId="77777777" w:rsidR="001A65EA" w:rsidRDefault="00AC2435">
      <w:pPr>
        <w:pStyle w:val="Heading1"/>
        <w:spacing w:before="1"/>
      </w:pPr>
      <w:r>
        <w:rPr>
          <w:color w:val="00599E"/>
        </w:rPr>
        <w:t>Bats</w:t>
      </w:r>
    </w:p>
    <w:p w14:paraId="4813937C" w14:textId="77777777" w:rsidR="001A65EA" w:rsidRDefault="001A65EA">
      <w:pPr>
        <w:sectPr w:rsidR="001A65EA">
          <w:pgSz w:w="12240" w:h="15840"/>
          <w:pgMar w:top="1320" w:right="620" w:bottom="280" w:left="520" w:header="768" w:footer="0" w:gutter="0"/>
          <w:cols w:space="720"/>
        </w:sectPr>
      </w:pPr>
    </w:p>
    <w:p w14:paraId="320DC7CD" w14:textId="77777777" w:rsidR="001A65EA" w:rsidRDefault="001A65EA">
      <w:pPr>
        <w:pStyle w:val="BodyText"/>
        <w:spacing w:before="6"/>
        <w:rPr>
          <w:b/>
          <w:sz w:val="16"/>
        </w:rPr>
      </w:pPr>
    </w:p>
    <w:p w14:paraId="55B6CF73" w14:textId="77777777" w:rsidR="001A65EA" w:rsidRDefault="00AC2435">
      <w:pPr>
        <w:pStyle w:val="BodyText"/>
        <w:spacing w:before="72"/>
        <w:ind w:left="920"/>
      </w:pPr>
      <w:r>
        <w:t>Bat</w:t>
      </w:r>
      <w:r>
        <w:rPr>
          <w:spacing w:val="-3"/>
        </w:rPr>
        <w:t xml:space="preserve"> </w:t>
      </w:r>
      <w:r>
        <w:t>surveys</w:t>
      </w:r>
      <w:r>
        <w:rPr>
          <w:spacing w:val="-2"/>
        </w:rPr>
        <w:t xml:space="preserve"> </w:t>
      </w:r>
      <w:r>
        <w:t>began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August</w:t>
      </w:r>
      <w:r>
        <w:rPr>
          <w:spacing w:val="2"/>
        </w:rPr>
        <w:t xml:space="preserve"> </w:t>
      </w:r>
      <w:r>
        <w:t>17</w:t>
      </w:r>
      <w:r>
        <w:rPr>
          <w:vertAlign w:val="superscript"/>
        </w:rPr>
        <w:t>th</w:t>
      </w:r>
      <w:r>
        <w:t>,</w:t>
      </w:r>
      <w:r>
        <w:rPr>
          <w:spacing w:val="-2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none were detected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month.</w:t>
      </w:r>
    </w:p>
    <w:p w14:paraId="61414FA8" w14:textId="77777777" w:rsidR="001A65EA" w:rsidRDefault="001A65EA">
      <w:pPr>
        <w:pStyle w:val="BodyText"/>
      </w:pPr>
    </w:p>
    <w:p w14:paraId="2199DAEA" w14:textId="77777777" w:rsidR="001A65EA" w:rsidRDefault="00AC2435">
      <w:pPr>
        <w:pStyle w:val="Heading1"/>
      </w:pPr>
      <w:r>
        <w:rPr>
          <w:color w:val="00599E"/>
        </w:rPr>
        <w:t>Mice</w:t>
      </w:r>
    </w:p>
    <w:p w14:paraId="267018A7" w14:textId="77777777" w:rsidR="001A65EA" w:rsidRDefault="00AC2435">
      <w:pPr>
        <w:pStyle w:val="BodyText"/>
        <w:spacing w:before="240"/>
        <w:ind w:left="920" w:right="856"/>
      </w:pPr>
      <w:r>
        <w:t>The number of mice detected in and around the houses steadily increased this month. On</w:t>
      </w:r>
      <w:r>
        <w:rPr>
          <w:spacing w:val="1"/>
        </w:rPr>
        <w:t xml:space="preserve"> </w:t>
      </w:r>
      <w:r>
        <w:t>August</w:t>
      </w:r>
      <w:r>
        <w:rPr>
          <w:spacing w:val="-3"/>
        </w:rPr>
        <w:t xml:space="preserve"> </w:t>
      </w:r>
      <w:r>
        <w:t>19</w:t>
      </w:r>
      <w:r>
        <w:rPr>
          <w:vertAlign w:val="superscript"/>
        </w:rPr>
        <w:t>th</w:t>
      </w:r>
      <w:r>
        <w:t>,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noticed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mice</w:t>
      </w:r>
      <w:r>
        <w:rPr>
          <w:spacing w:val="-3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broken</w:t>
      </w:r>
      <w:r>
        <w:rPr>
          <w:spacing w:val="-2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Coast</w:t>
      </w:r>
      <w:r>
        <w:rPr>
          <w:spacing w:val="2"/>
        </w:rPr>
        <w:t xml:space="preserve"> </w:t>
      </w:r>
      <w:r>
        <w:t>Guard</w:t>
      </w:r>
      <w:r>
        <w:rPr>
          <w:spacing w:val="-3"/>
        </w:rPr>
        <w:t xml:space="preserve"> </w:t>
      </w:r>
      <w:r>
        <w:t>house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t>pooped</w:t>
      </w:r>
      <w:r>
        <w:rPr>
          <w:spacing w:val="-5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stove.</w:t>
      </w:r>
      <w:r>
        <w:rPr>
          <w:spacing w:val="-4"/>
        </w:rPr>
        <w:t xml:space="preserve"> </w:t>
      </w:r>
      <w:r>
        <w:t>Alyssa</w:t>
      </w:r>
      <w:r>
        <w:rPr>
          <w:spacing w:val="-2"/>
        </w:rPr>
        <w:t xml:space="preserve"> </w:t>
      </w:r>
      <w:r>
        <w:t>Clevenstine</w:t>
      </w:r>
      <w:r>
        <w:rPr>
          <w:spacing w:val="2"/>
        </w:rPr>
        <w:t xml:space="preserve"> </w:t>
      </w:r>
      <w:r>
        <w:t>mouse-proofed</w:t>
      </w:r>
      <w:r>
        <w:rPr>
          <w:spacing w:val="-2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house</w:t>
      </w:r>
      <w:r>
        <w:rPr>
          <w:spacing w:val="-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late</w:t>
      </w:r>
      <w:r>
        <w:rPr>
          <w:spacing w:val="-3"/>
        </w:rPr>
        <w:t xml:space="preserve"> </w:t>
      </w:r>
      <w:r>
        <w:t>August.</w:t>
      </w:r>
    </w:p>
    <w:p w14:paraId="356E89BF" w14:textId="77777777" w:rsidR="001A65EA" w:rsidRDefault="001A65EA">
      <w:pPr>
        <w:pStyle w:val="BodyText"/>
      </w:pPr>
    </w:p>
    <w:p w14:paraId="6CA73E60" w14:textId="77777777" w:rsidR="001A65EA" w:rsidRDefault="00AC2435">
      <w:pPr>
        <w:pStyle w:val="Heading1"/>
      </w:pPr>
      <w:r>
        <w:rPr>
          <w:color w:val="00599E"/>
        </w:rPr>
        <w:t>Inverts</w:t>
      </w:r>
      <w:r>
        <w:rPr>
          <w:color w:val="00599E"/>
          <w:spacing w:val="-4"/>
        </w:rPr>
        <w:t xml:space="preserve"> </w:t>
      </w:r>
      <w:r>
        <w:rPr>
          <w:color w:val="00599E"/>
        </w:rPr>
        <w:t>&amp;</w:t>
      </w:r>
      <w:r>
        <w:rPr>
          <w:color w:val="00599E"/>
          <w:spacing w:val="2"/>
        </w:rPr>
        <w:t xml:space="preserve"> </w:t>
      </w:r>
      <w:r>
        <w:rPr>
          <w:color w:val="00599E"/>
        </w:rPr>
        <w:t>Intertidal</w:t>
      </w:r>
    </w:p>
    <w:p w14:paraId="6710C87B" w14:textId="77777777" w:rsidR="001A65EA" w:rsidRDefault="00AC2435">
      <w:pPr>
        <w:pStyle w:val="BodyText"/>
        <w:spacing w:before="240"/>
        <w:ind w:left="920" w:right="856"/>
      </w:pPr>
      <w:r>
        <w:t>Four species of dragonfly were detected on the island in August: Green Darner, Blue-eyed</w:t>
      </w:r>
      <w:r>
        <w:rPr>
          <w:spacing w:val="1"/>
        </w:rPr>
        <w:t xml:space="preserve"> </w:t>
      </w:r>
      <w:r>
        <w:t>Darner,</w:t>
      </w:r>
      <w:r>
        <w:rPr>
          <w:spacing w:val="-2"/>
        </w:rPr>
        <w:t xml:space="preserve"> </w:t>
      </w:r>
      <w:r>
        <w:t>Black</w:t>
      </w:r>
      <w:r>
        <w:rPr>
          <w:spacing w:val="-3"/>
        </w:rPr>
        <w:t xml:space="preserve"> </w:t>
      </w:r>
      <w:r>
        <w:t>Saddlebags,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Spot-winged</w:t>
      </w:r>
      <w:r>
        <w:rPr>
          <w:spacing w:val="-2"/>
        </w:rPr>
        <w:t xml:space="preserve"> </w:t>
      </w:r>
      <w:r>
        <w:t>Glider.</w:t>
      </w:r>
      <w:r>
        <w:rPr>
          <w:spacing w:val="-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black</w:t>
      </w:r>
      <w:r>
        <w:rPr>
          <w:spacing w:val="-3"/>
        </w:rPr>
        <w:t xml:space="preserve"> </w:t>
      </w:r>
      <w:r>
        <w:t>widow</w:t>
      </w:r>
      <w:r>
        <w:rPr>
          <w:spacing w:val="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seen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PRBO</w:t>
      </w:r>
      <w:r>
        <w:rPr>
          <w:spacing w:val="-3"/>
        </w:rPr>
        <w:t xml:space="preserve"> </w:t>
      </w:r>
      <w:r>
        <w:t>house</w:t>
      </w:r>
      <w:r>
        <w:rPr>
          <w:spacing w:val="-5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6</w:t>
      </w:r>
      <w:r>
        <w:rPr>
          <w:vertAlign w:val="superscript"/>
        </w:rPr>
        <w:t>th</w:t>
      </w:r>
      <w:r>
        <w:t>.</w:t>
      </w:r>
    </w:p>
    <w:p w14:paraId="09E80E33" w14:textId="77777777" w:rsidR="001A65EA" w:rsidRDefault="001A65EA">
      <w:pPr>
        <w:pStyle w:val="BodyText"/>
        <w:spacing w:before="12"/>
        <w:rPr>
          <w:sz w:val="23"/>
        </w:rPr>
      </w:pPr>
    </w:p>
    <w:p w14:paraId="26756324" w14:textId="77777777" w:rsidR="001A65EA" w:rsidRDefault="00AC2435">
      <w:pPr>
        <w:pStyle w:val="Heading1"/>
      </w:pPr>
      <w:r>
        <w:rPr>
          <w:color w:val="00599E"/>
        </w:rPr>
        <w:t>Plants</w:t>
      </w:r>
    </w:p>
    <w:p w14:paraId="006920CB" w14:textId="77777777" w:rsidR="001A65EA" w:rsidRDefault="00AC2435">
      <w:pPr>
        <w:pStyle w:val="BodyText"/>
        <w:spacing w:before="240"/>
        <w:ind w:left="920" w:right="856"/>
      </w:pPr>
      <w:r>
        <w:t>The</w:t>
      </w:r>
      <w:r>
        <w:rPr>
          <w:spacing w:val="-1"/>
        </w:rPr>
        <w:t xml:space="preserve"> </w:t>
      </w:r>
      <w:r>
        <w:t>FWS</w:t>
      </w:r>
      <w:r>
        <w:rPr>
          <w:spacing w:val="-5"/>
        </w:rPr>
        <w:t xml:space="preserve"> </w:t>
      </w:r>
      <w:r>
        <w:t>invasive</w:t>
      </w:r>
      <w:r>
        <w:rPr>
          <w:spacing w:val="-4"/>
        </w:rPr>
        <w:t xml:space="preserve"> </w:t>
      </w:r>
      <w:r>
        <w:t>plant</w:t>
      </w:r>
      <w:r>
        <w:rPr>
          <w:spacing w:val="-4"/>
        </w:rPr>
        <w:t xml:space="preserve"> </w:t>
      </w:r>
      <w:del w:id="24" w:author="McChesney, Gerry" w:date="2021-09-30T16:08:00Z">
        <w:r w:rsidDel="001E7DDD">
          <w:delText>eradication</w:delText>
        </w:r>
        <w:r w:rsidDel="001E7DDD">
          <w:rPr>
            <w:spacing w:val="1"/>
          </w:rPr>
          <w:delText xml:space="preserve"> </w:delText>
        </w:r>
      </w:del>
      <w:ins w:id="25" w:author="McChesney, Gerry" w:date="2021-09-30T16:08:00Z">
        <w:r w:rsidR="001E7DDD">
          <w:t>control</w:t>
        </w:r>
        <w:r w:rsidR="001E7DDD">
          <w:rPr>
            <w:spacing w:val="1"/>
          </w:rPr>
          <w:t xml:space="preserve"> </w:t>
        </w:r>
      </w:ins>
      <w:r>
        <w:t>crew</w:t>
      </w:r>
      <w:r>
        <w:rPr>
          <w:spacing w:val="1"/>
        </w:rPr>
        <w:t xml:space="preserve"> </w:t>
      </w:r>
      <w:r>
        <w:t>(AKA</w:t>
      </w:r>
      <w:r>
        <w:rPr>
          <w:spacing w:val="-5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Spinach)</w:t>
      </w:r>
      <w:r>
        <w:rPr>
          <w:spacing w:val="-3"/>
        </w:rPr>
        <w:t xml:space="preserve"> </w:t>
      </w:r>
      <w:del w:id="26" w:author="McChesney, Gerry" w:date="2021-09-30T16:09:00Z">
        <w:r w:rsidDel="001E7DDD">
          <w:delText>sprayed</w:delText>
        </w:r>
        <w:r w:rsidDel="001E7DDD">
          <w:rPr>
            <w:spacing w:val="-1"/>
          </w:rPr>
          <w:delText xml:space="preserve"> </w:delText>
        </w:r>
        <w:r w:rsidDel="001E7DDD">
          <w:delText>herbicide on</w:delText>
        </w:r>
      </w:del>
      <w:ins w:id="27" w:author="McChesney, Gerry" w:date="2021-09-30T16:09:00Z">
        <w:r w:rsidR="001E7DDD">
          <w:t>treated</w:t>
        </w:r>
      </w:ins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highly</w:t>
      </w:r>
      <w:r>
        <w:rPr>
          <w:spacing w:val="-52"/>
        </w:rPr>
        <w:t xml:space="preserve"> </w:t>
      </w:r>
      <w:ins w:id="28" w:author="McChesney, Gerry" w:date="2021-09-30T16:09:00Z">
        <w:r w:rsidR="001E7DDD">
          <w:rPr>
            <w:spacing w:val="-52"/>
          </w:rPr>
          <w:t xml:space="preserve"> </w:t>
        </w:r>
      </w:ins>
      <w:r>
        <w:t>scattered</w:t>
      </w:r>
      <w:r>
        <w:rPr>
          <w:spacing w:val="-2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Zealand</w:t>
      </w:r>
      <w:r>
        <w:rPr>
          <w:spacing w:val="-1"/>
        </w:rPr>
        <w:t xml:space="preserve"> </w:t>
      </w:r>
      <w:r>
        <w:t>spinach</w:t>
      </w:r>
      <w:r>
        <w:rPr>
          <w:spacing w:val="-3"/>
        </w:rPr>
        <w:t xml:space="preserve"> </w:t>
      </w:r>
      <w:r>
        <w:t>(</w:t>
      </w:r>
      <w:r>
        <w:rPr>
          <w:i/>
        </w:rPr>
        <w:t>Tetragonia</w:t>
      </w:r>
      <w:r>
        <w:rPr>
          <w:i/>
          <w:spacing w:val="-2"/>
        </w:rPr>
        <w:t xml:space="preserve"> </w:t>
      </w:r>
      <w:r>
        <w:rPr>
          <w:i/>
        </w:rPr>
        <w:t>tetragonoides</w:t>
      </w:r>
      <w:r>
        <w:t>)</w:t>
      </w:r>
      <w:ins w:id="29" w:author="McChesney, Gerry" w:date="2021-09-30T16:10:00Z">
        <w:r w:rsidR="00F215E2">
          <w:t>,</w:t>
        </w:r>
      </w:ins>
      <w:r>
        <w:rPr>
          <w:spacing w:val="-1"/>
        </w:rPr>
        <w:t xml:space="preserve"> </w:t>
      </w:r>
      <w:ins w:id="30" w:author="McChesney, Gerry" w:date="2021-09-30T16:10:00Z">
        <w:r w:rsidR="00F215E2" w:rsidRPr="00F215E2">
          <w:rPr>
            <w:i/>
            <w:spacing w:val="-1"/>
            <w:rPrChange w:id="31" w:author="McChesney, Gerry" w:date="2021-09-30T16:10:00Z">
              <w:rPr>
                <w:spacing w:val="-1"/>
              </w:rPr>
            </w:rPrChange>
          </w:rPr>
          <w:t>Malva</w:t>
        </w:r>
        <w:r w:rsidR="00F215E2">
          <w:rPr>
            <w:spacing w:val="-1"/>
          </w:rPr>
          <w:t xml:space="preserve"> spp. and </w:t>
        </w:r>
        <w:r w:rsidR="00F215E2" w:rsidRPr="00F215E2">
          <w:rPr>
            <w:i/>
            <w:spacing w:val="-1"/>
            <w:rPrChange w:id="32" w:author="McChesney, Gerry" w:date="2021-09-30T16:10:00Z">
              <w:rPr>
                <w:spacing w:val="-1"/>
              </w:rPr>
            </w:rPrChange>
          </w:rPr>
          <w:t>Ehrharta</w:t>
        </w:r>
        <w:r w:rsidR="00F215E2">
          <w:rPr>
            <w:spacing w:val="-1"/>
          </w:rPr>
          <w:t xml:space="preserve"> </w:t>
        </w:r>
      </w:ins>
      <w:r>
        <w:t>from</w:t>
      </w:r>
      <w:r>
        <w:rPr>
          <w:spacing w:val="-1"/>
        </w:rPr>
        <w:t xml:space="preserve"> </w:t>
      </w:r>
      <w:r>
        <w:t>August</w:t>
      </w:r>
      <w:r>
        <w:rPr>
          <w:spacing w:val="-3"/>
        </w:rPr>
        <w:t xml:space="preserve"> </w:t>
      </w:r>
      <w:r>
        <w:t>25</w:t>
      </w:r>
      <w:r>
        <w:rPr>
          <w:vertAlign w:val="superscript"/>
        </w:rPr>
        <w:t>th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28</w:t>
      </w:r>
      <w:r>
        <w:rPr>
          <w:vertAlign w:val="superscript"/>
        </w:rPr>
        <w:t>th</w:t>
      </w:r>
      <w:r>
        <w:t>.</w:t>
      </w:r>
    </w:p>
    <w:p w14:paraId="5C1BAE83" w14:textId="77777777" w:rsidR="001A65EA" w:rsidRDefault="00AC2435">
      <w:pPr>
        <w:pStyle w:val="BodyText"/>
        <w:ind w:left="920" w:right="856"/>
      </w:pPr>
      <w:del w:id="33" w:author="McChesney, Gerry" w:date="2021-09-30T16:10:00Z">
        <w:r w:rsidDel="00F215E2">
          <w:delText>Possibly</w:delText>
        </w:r>
        <w:r w:rsidDel="00F215E2">
          <w:rPr>
            <w:spacing w:val="-3"/>
          </w:rPr>
          <w:delText xml:space="preserve"> </w:delText>
        </w:r>
      </w:del>
      <w:ins w:id="34" w:author="McChesney, Gerry" w:date="2021-09-30T16:10:00Z">
        <w:r w:rsidR="00F215E2">
          <w:t>Likely</w:t>
        </w:r>
        <w:r w:rsidR="00F215E2">
          <w:rPr>
            <w:spacing w:val="-3"/>
          </w:rPr>
          <w:t xml:space="preserve"> </w:t>
        </w:r>
      </w:ins>
      <w:r>
        <w:t>due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ins w:id="35" w:author="McChesney, Gerry" w:date="2021-09-30T16:11:00Z">
        <w:r w:rsidR="00F215E2">
          <w:rPr>
            <w:spacing w:val="-3"/>
          </w:rPr>
          <w:t xml:space="preserve">a combination of widespread treatment </w:t>
        </w:r>
      </w:ins>
      <w:del w:id="36" w:author="McChesney, Gerry" w:date="2021-09-30T16:11:00Z">
        <w:r w:rsidDel="00F215E2">
          <w:delText>the</w:delText>
        </w:r>
        <w:r w:rsidDel="00F215E2">
          <w:rPr>
            <w:spacing w:val="2"/>
          </w:rPr>
          <w:delText xml:space="preserve"> </w:delText>
        </w:r>
        <w:r w:rsidDel="00F215E2">
          <w:delText>intensive</w:delText>
        </w:r>
        <w:r w:rsidDel="00F215E2">
          <w:rPr>
            <w:spacing w:val="-2"/>
          </w:rPr>
          <w:delText xml:space="preserve"> </w:delText>
        </w:r>
        <w:r w:rsidDel="00F215E2">
          <w:delText>spraying</w:delText>
        </w:r>
        <w:r w:rsidDel="00F215E2">
          <w:rPr>
            <w:spacing w:val="-2"/>
          </w:rPr>
          <w:delText xml:space="preserve"> </w:delText>
        </w:r>
      </w:del>
      <w:r>
        <w:t>in</w:t>
      </w:r>
      <w:r>
        <w:rPr>
          <w:spacing w:val="-1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severe</w:t>
      </w:r>
      <w:r>
        <w:rPr>
          <w:spacing w:val="-2"/>
        </w:rPr>
        <w:t xml:space="preserve"> </w:t>
      </w:r>
      <w:r>
        <w:t>drought,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ins w:id="37" w:author="McChesney, Gerry" w:date="2021-09-30T16:11:00Z">
        <w:r w:rsidR="00F215E2">
          <w:rPr>
            <w:spacing w:val="-3"/>
          </w:rPr>
          <w:t xml:space="preserve">invasive </w:t>
        </w:r>
      </w:ins>
      <w:r>
        <w:t>plant</w:t>
      </w:r>
      <w:r>
        <w:rPr>
          <w:spacing w:val="-1"/>
        </w:rPr>
        <w:t xml:space="preserve"> </w:t>
      </w:r>
      <w:r>
        <w:t>cover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the</w:t>
      </w:r>
      <w:r>
        <w:rPr>
          <w:spacing w:val="-51"/>
        </w:rPr>
        <w:t xml:space="preserve"> </w:t>
      </w:r>
      <w:ins w:id="38" w:author="McChesney, Gerry" w:date="2021-09-30T16:12:00Z">
        <w:r w:rsidR="00F215E2">
          <w:rPr>
            <w:spacing w:val="-51"/>
          </w:rPr>
          <w:t xml:space="preserve"> </w:t>
        </w:r>
      </w:ins>
      <w:r>
        <w:t>lowest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years.</w:t>
      </w:r>
    </w:p>
    <w:p w14:paraId="2D02BC39" w14:textId="77777777" w:rsidR="001A65EA" w:rsidRDefault="001A65EA">
      <w:pPr>
        <w:pStyle w:val="BodyText"/>
        <w:rPr>
          <w:sz w:val="22"/>
        </w:rPr>
      </w:pPr>
    </w:p>
    <w:p w14:paraId="5CFB9665" w14:textId="77777777" w:rsidR="001A65EA" w:rsidRDefault="00AC2435">
      <w:pPr>
        <w:pStyle w:val="Heading1"/>
      </w:pPr>
      <w:r>
        <w:rPr>
          <w:color w:val="00599E"/>
        </w:rPr>
        <w:t>Violations</w:t>
      </w:r>
    </w:p>
    <w:p w14:paraId="3AC589AB" w14:textId="77777777" w:rsidR="001A65EA" w:rsidRDefault="00AC2435">
      <w:pPr>
        <w:pStyle w:val="BodyText"/>
        <w:spacing w:before="240"/>
        <w:ind w:left="920" w:right="856"/>
      </w:pPr>
      <w:r>
        <w:t>Two boats were documented fishing in violation of the State Marine Reserve on August 1</w:t>
      </w:r>
      <w:r>
        <w:rPr>
          <w:vertAlign w:val="superscript"/>
        </w:rPr>
        <w:t>st</w:t>
      </w:r>
      <w:r>
        <w:t>.</w:t>
      </w:r>
      <w:r>
        <w:rPr>
          <w:spacing w:val="1"/>
        </w:rPr>
        <w:t xml:space="preserve"> </w:t>
      </w:r>
      <w:r>
        <w:t>Another</w:t>
      </w:r>
      <w:r>
        <w:rPr>
          <w:spacing w:val="-3"/>
        </w:rPr>
        <w:t xml:space="preserve"> </w:t>
      </w:r>
      <w:r>
        <w:t>boat</w:t>
      </w:r>
      <w:r>
        <w:rPr>
          <w:spacing w:val="-3"/>
        </w:rPr>
        <w:t xml:space="preserve"> </w:t>
      </w:r>
      <w:r>
        <w:t>entered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special</w:t>
      </w:r>
      <w:r>
        <w:rPr>
          <w:spacing w:val="-5"/>
        </w:rPr>
        <w:t xml:space="preserve"> </w:t>
      </w:r>
      <w:r>
        <w:t>closure</w:t>
      </w:r>
      <w:r>
        <w:rPr>
          <w:spacing w:val="-3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Saddle</w:t>
      </w:r>
      <w:r>
        <w:rPr>
          <w:spacing w:val="-2"/>
        </w:rPr>
        <w:t xml:space="preserve"> </w:t>
      </w:r>
      <w:r>
        <w:t>Rock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 main</w:t>
      </w:r>
      <w:r>
        <w:rPr>
          <w:spacing w:val="2"/>
        </w:rPr>
        <w:t xml:space="preserve"> </w:t>
      </w:r>
      <w:r>
        <w:t>island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12</w:t>
      </w:r>
      <w:r>
        <w:rPr>
          <w:vertAlign w:val="superscript"/>
        </w:rPr>
        <w:t>th</w:t>
      </w:r>
      <w:r>
        <w:t>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wildlife</w:t>
      </w:r>
      <w:r>
        <w:rPr>
          <w:spacing w:val="-1"/>
        </w:rPr>
        <w:t xml:space="preserve"> </w:t>
      </w:r>
      <w:r>
        <w:t>disturbance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observed.</w:t>
      </w:r>
    </w:p>
    <w:p w14:paraId="473F2AF4" w14:textId="77777777" w:rsidR="001A65EA" w:rsidRDefault="001A65EA">
      <w:pPr>
        <w:pStyle w:val="BodyText"/>
      </w:pPr>
    </w:p>
    <w:p w14:paraId="5D5FB791" w14:textId="77777777" w:rsidR="001A65EA" w:rsidRDefault="00AC2435">
      <w:pPr>
        <w:pStyle w:val="Heading1"/>
      </w:pPr>
      <w:r>
        <w:rPr>
          <w:color w:val="00599E"/>
        </w:rPr>
        <w:t>Maintenance</w:t>
      </w:r>
    </w:p>
    <w:p w14:paraId="3C122937" w14:textId="77777777" w:rsidR="001A65EA" w:rsidRDefault="00AC2435">
      <w:pPr>
        <w:pStyle w:val="BodyText"/>
        <w:spacing w:before="240"/>
        <w:ind w:left="920" w:right="856"/>
      </w:pPr>
      <w:r>
        <w:t>Island biologists Spears and Tietz conducted routine weekly maintenance checks on the PV</w:t>
      </w:r>
      <w:r>
        <w:rPr>
          <w:spacing w:val="1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generators.</w:t>
      </w:r>
      <w:r>
        <w:rPr>
          <w:spacing w:val="-5"/>
        </w:rPr>
        <w:t xml:space="preserve"> </w:t>
      </w:r>
      <w:r>
        <w:t>Monthly</w:t>
      </w:r>
      <w:r>
        <w:rPr>
          <w:spacing w:val="-3"/>
        </w:rPr>
        <w:t xml:space="preserve"> </w:t>
      </w:r>
      <w:r>
        <w:t>changes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water</w:t>
      </w:r>
      <w:r>
        <w:rPr>
          <w:spacing w:val="-2"/>
        </w:rPr>
        <w:t xml:space="preserve"> </w:t>
      </w:r>
      <w:r>
        <w:t>filters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crane</w:t>
      </w:r>
      <w:r>
        <w:rPr>
          <w:spacing w:val="-2"/>
        </w:rPr>
        <w:t xml:space="preserve"> </w:t>
      </w:r>
      <w:r>
        <w:t>greasing were</w:t>
      </w:r>
      <w:r>
        <w:rPr>
          <w:spacing w:val="-2"/>
        </w:rPr>
        <w:t xml:space="preserve"> </w:t>
      </w:r>
      <w:r>
        <w:t>conducted.</w:t>
      </w:r>
      <w:r>
        <w:rPr>
          <w:spacing w:val="-51"/>
        </w:rPr>
        <w:t xml:space="preserve"> </w:t>
      </w:r>
      <w:r>
        <w:t>The water quality test for August came back negative for Coliforms and E. Coli. The crew</w:t>
      </w:r>
      <w:r>
        <w:rPr>
          <w:spacing w:val="1"/>
        </w:rPr>
        <w:t xml:space="preserve"> </w:t>
      </w:r>
      <w:r>
        <w:t>conducted one NL training on the 20</w:t>
      </w:r>
      <w:r>
        <w:rPr>
          <w:vertAlign w:val="superscript"/>
        </w:rPr>
        <w:t>th</w:t>
      </w:r>
      <w:r>
        <w:t xml:space="preserve"> and a training at EL on the 22</w:t>
      </w:r>
      <w:r>
        <w:rPr>
          <w:vertAlign w:val="superscript"/>
        </w:rPr>
        <w:t>nd</w:t>
      </w:r>
      <w:r>
        <w:t>. Kristen and Alex</w:t>
      </w:r>
      <w:r>
        <w:rPr>
          <w:spacing w:val="1"/>
        </w:rPr>
        <w:t xml:space="preserve"> </w:t>
      </w:r>
      <w:r>
        <w:t>completed</w:t>
      </w:r>
      <w:r>
        <w:rPr>
          <w:spacing w:val="-2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safety</w:t>
      </w:r>
      <w:r>
        <w:rPr>
          <w:spacing w:val="-4"/>
        </w:rPr>
        <w:t xml:space="preserve"> </w:t>
      </w:r>
      <w:r>
        <w:t>training 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31</w:t>
      </w:r>
      <w:r>
        <w:rPr>
          <w:vertAlign w:val="superscript"/>
        </w:rPr>
        <w:t>st</w:t>
      </w:r>
      <w:r>
        <w:t>.</w:t>
      </w:r>
    </w:p>
    <w:p w14:paraId="1FC40045" w14:textId="77777777" w:rsidR="001A65EA" w:rsidRDefault="001A65EA">
      <w:pPr>
        <w:pStyle w:val="BodyText"/>
        <w:spacing w:before="1"/>
      </w:pPr>
    </w:p>
    <w:p w14:paraId="3D4B1003" w14:textId="77777777" w:rsidR="001A65EA" w:rsidRDefault="00AC2435">
      <w:pPr>
        <w:pStyle w:val="BodyText"/>
        <w:spacing w:line="292" w:lineRule="exact"/>
        <w:ind w:left="920"/>
      </w:pPr>
      <w:r>
        <w:t>Additional</w:t>
      </w:r>
      <w:r>
        <w:rPr>
          <w:spacing w:val="-4"/>
        </w:rPr>
        <w:t xml:space="preserve"> </w:t>
      </w:r>
      <w:r>
        <w:t>maintenance</w:t>
      </w:r>
      <w:r>
        <w:rPr>
          <w:spacing w:val="-6"/>
        </w:rPr>
        <w:t xml:space="preserve"> </w:t>
      </w:r>
      <w:r>
        <w:t>performed</w:t>
      </w:r>
      <w:r>
        <w:rPr>
          <w:spacing w:val="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month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follows:</w:t>
      </w:r>
    </w:p>
    <w:p w14:paraId="03B21EBB" w14:textId="77777777" w:rsidR="001A65EA" w:rsidRDefault="00AC2435">
      <w:pPr>
        <w:pStyle w:val="ListParagraph"/>
        <w:numPr>
          <w:ilvl w:val="0"/>
          <w:numId w:val="2"/>
        </w:numPr>
        <w:tabs>
          <w:tab w:val="left" w:pos="2359"/>
          <w:tab w:val="left" w:pos="2360"/>
        </w:tabs>
        <w:spacing w:before="0" w:line="305" w:lineRule="exact"/>
        <w:rPr>
          <w:sz w:val="24"/>
        </w:rPr>
      </w:pPr>
      <w:r>
        <w:rPr>
          <w:sz w:val="24"/>
        </w:rPr>
        <w:t>Amanda</w:t>
      </w:r>
      <w:r>
        <w:rPr>
          <w:spacing w:val="-4"/>
          <w:sz w:val="24"/>
        </w:rPr>
        <w:t xml:space="preserve"> </w:t>
      </w:r>
      <w:r>
        <w:rPr>
          <w:sz w:val="24"/>
        </w:rPr>
        <w:t>replaced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pressure</w:t>
      </w:r>
      <w:r>
        <w:rPr>
          <w:spacing w:val="1"/>
          <w:sz w:val="24"/>
        </w:rPr>
        <w:t xml:space="preserve"> </w:t>
      </w:r>
      <w:r>
        <w:rPr>
          <w:sz w:val="24"/>
        </w:rPr>
        <w:t>switch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gray</w:t>
      </w:r>
      <w:r>
        <w:rPr>
          <w:spacing w:val="-3"/>
          <w:sz w:val="24"/>
        </w:rPr>
        <w:t xml:space="preserve"> </w:t>
      </w:r>
      <w:r>
        <w:rPr>
          <w:sz w:val="24"/>
        </w:rPr>
        <w:t>water</w:t>
      </w:r>
      <w:r>
        <w:rPr>
          <w:spacing w:val="-1"/>
          <w:sz w:val="24"/>
        </w:rPr>
        <w:t xml:space="preserve"> </w:t>
      </w:r>
      <w:r>
        <w:rPr>
          <w:sz w:val="24"/>
        </w:rPr>
        <w:t>pump.</w:t>
      </w:r>
    </w:p>
    <w:p w14:paraId="6351A507" w14:textId="77777777" w:rsidR="001A65EA" w:rsidRDefault="00AC2435">
      <w:pPr>
        <w:pStyle w:val="ListParagraph"/>
        <w:numPr>
          <w:ilvl w:val="0"/>
          <w:numId w:val="2"/>
        </w:numPr>
        <w:tabs>
          <w:tab w:val="left" w:pos="2359"/>
          <w:tab w:val="left" w:pos="2360"/>
        </w:tabs>
        <w:spacing w:before="0"/>
        <w:ind w:right="1055"/>
        <w:rPr>
          <w:sz w:val="24"/>
        </w:rPr>
      </w:pPr>
      <w:r>
        <w:rPr>
          <w:sz w:val="24"/>
        </w:rPr>
        <w:t>Stella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Jim</w:t>
      </w:r>
      <w:r>
        <w:rPr>
          <w:spacing w:val="-2"/>
          <w:sz w:val="24"/>
        </w:rPr>
        <w:t xml:space="preserve"> </w:t>
      </w:r>
      <w:r>
        <w:rPr>
          <w:sz w:val="24"/>
        </w:rPr>
        <w:t>scraped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shoveled</w:t>
      </w:r>
      <w:r>
        <w:rPr>
          <w:spacing w:val="-3"/>
          <w:sz w:val="24"/>
        </w:rPr>
        <w:t xml:space="preserve"> </w:t>
      </w:r>
      <w:r>
        <w:rPr>
          <w:sz w:val="24"/>
        </w:rPr>
        <w:t>sea</w:t>
      </w:r>
      <w:r>
        <w:rPr>
          <w:spacing w:val="-2"/>
          <w:sz w:val="24"/>
        </w:rPr>
        <w:t xml:space="preserve"> </w:t>
      </w:r>
      <w:r>
        <w:rPr>
          <w:sz w:val="24"/>
        </w:rPr>
        <w:t>lion</w:t>
      </w:r>
      <w:r>
        <w:rPr>
          <w:spacing w:val="-3"/>
          <w:sz w:val="24"/>
        </w:rPr>
        <w:t xml:space="preserve"> </w:t>
      </w:r>
      <w:r>
        <w:rPr>
          <w:sz w:val="24"/>
        </w:rPr>
        <w:t>excrement</w:t>
      </w:r>
      <w:r>
        <w:rPr>
          <w:spacing w:val="-2"/>
          <w:sz w:val="24"/>
        </w:rPr>
        <w:t xml:space="preserve"> </w:t>
      </w:r>
      <w:r>
        <w:rPr>
          <w:sz w:val="24"/>
        </w:rPr>
        <w:t>off</w:t>
      </w:r>
      <w:r>
        <w:rPr>
          <w:spacing w:val="-3"/>
          <w:sz w:val="24"/>
        </w:rPr>
        <w:t xml:space="preserve"> </w:t>
      </w:r>
      <w:r>
        <w:rPr>
          <w:sz w:val="24"/>
        </w:rPr>
        <w:t>of North</w:t>
      </w:r>
      <w:r>
        <w:rPr>
          <w:spacing w:val="-3"/>
          <w:sz w:val="24"/>
        </w:rPr>
        <w:t xml:space="preserve"> </w:t>
      </w:r>
      <w:r>
        <w:rPr>
          <w:sz w:val="24"/>
        </w:rPr>
        <w:t>Landing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51"/>
          <w:sz w:val="24"/>
        </w:rPr>
        <w:t xml:space="preserve"> </w:t>
      </w:r>
      <w:r>
        <w:rPr>
          <w:sz w:val="24"/>
        </w:rPr>
        <w:t>make</w:t>
      </w:r>
      <w:r>
        <w:rPr>
          <w:spacing w:val="2"/>
          <w:sz w:val="24"/>
        </w:rPr>
        <w:t xml:space="preserve"> </w:t>
      </w:r>
      <w:r>
        <w:rPr>
          <w:sz w:val="24"/>
        </w:rPr>
        <w:t>it</w:t>
      </w:r>
      <w:r>
        <w:rPr>
          <w:spacing w:val="-2"/>
          <w:sz w:val="24"/>
        </w:rPr>
        <w:t xml:space="preserve"> </w:t>
      </w:r>
      <w:r>
        <w:rPr>
          <w:sz w:val="24"/>
        </w:rPr>
        <w:t>useable</w:t>
      </w:r>
      <w:r>
        <w:rPr>
          <w:spacing w:val="3"/>
          <w:sz w:val="24"/>
        </w:rPr>
        <w:t xml:space="preserve"> </w:t>
      </w:r>
      <w:r>
        <w:rPr>
          <w:sz w:val="24"/>
        </w:rPr>
        <w:t>again.</w:t>
      </w:r>
    </w:p>
    <w:p w14:paraId="4E34E71E" w14:textId="77777777" w:rsidR="001A65EA" w:rsidRDefault="00AC2435">
      <w:pPr>
        <w:pStyle w:val="ListParagraph"/>
        <w:numPr>
          <w:ilvl w:val="0"/>
          <w:numId w:val="2"/>
        </w:numPr>
        <w:tabs>
          <w:tab w:val="left" w:pos="2359"/>
          <w:tab w:val="left" w:pos="2360"/>
        </w:tabs>
        <w:spacing w:before="1" w:line="305" w:lineRule="exact"/>
        <w:rPr>
          <w:sz w:val="24"/>
        </w:rPr>
      </w:pPr>
      <w:r>
        <w:rPr>
          <w:sz w:val="24"/>
        </w:rPr>
        <w:t>Alyssa</w:t>
      </w:r>
      <w:r>
        <w:rPr>
          <w:spacing w:val="-2"/>
          <w:sz w:val="24"/>
        </w:rPr>
        <w:t xml:space="preserve"> </w:t>
      </w:r>
      <w:r>
        <w:rPr>
          <w:sz w:val="24"/>
        </w:rPr>
        <w:t>installed</w:t>
      </w:r>
      <w:r>
        <w:rPr>
          <w:spacing w:val="-2"/>
          <w:sz w:val="24"/>
        </w:rPr>
        <w:t xml:space="preserve"> </w:t>
      </w:r>
      <w:r>
        <w:rPr>
          <w:sz w:val="24"/>
        </w:rPr>
        <w:t>foam-filled</w:t>
      </w:r>
      <w:r>
        <w:rPr>
          <w:spacing w:val="-2"/>
          <w:sz w:val="24"/>
        </w:rPr>
        <w:t xml:space="preserve"> </w:t>
      </w:r>
      <w:r>
        <w:rPr>
          <w:sz w:val="24"/>
        </w:rPr>
        <w:t>tires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pressure</w:t>
      </w:r>
      <w:r>
        <w:rPr>
          <w:spacing w:val="-5"/>
          <w:sz w:val="24"/>
        </w:rPr>
        <w:t xml:space="preserve"> </w:t>
      </w:r>
      <w:r>
        <w:rPr>
          <w:sz w:val="24"/>
        </w:rPr>
        <w:t>washer.</w:t>
      </w:r>
    </w:p>
    <w:p w14:paraId="5E93411D" w14:textId="77777777" w:rsidR="001A65EA" w:rsidRDefault="00AC2435">
      <w:pPr>
        <w:pStyle w:val="ListParagraph"/>
        <w:numPr>
          <w:ilvl w:val="0"/>
          <w:numId w:val="2"/>
        </w:numPr>
        <w:tabs>
          <w:tab w:val="left" w:pos="2359"/>
          <w:tab w:val="left" w:pos="2360"/>
        </w:tabs>
        <w:spacing w:before="0" w:line="305" w:lineRule="exact"/>
        <w:rPr>
          <w:ins w:id="39" w:author="McChesney, Gerry" w:date="2021-09-30T16:13:00Z"/>
          <w:sz w:val="24"/>
        </w:rPr>
      </w:pPr>
      <w:r>
        <w:rPr>
          <w:sz w:val="24"/>
        </w:rPr>
        <w:t>Jim</w:t>
      </w:r>
      <w:r>
        <w:rPr>
          <w:spacing w:val="-2"/>
          <w:sz w:val="24"/>
        </w:rPr>
        <w:t xml:space="preserve"> </w:t>
      </w:r>
      <w:r>
        <w:rPr>
          <w:sz w:val="24"/>
        </w:rPr>
        <w:t>replaced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fill</w:t>
      </w:r>
      <w:r>
        <w:rPr>
          <w:spacing w:val="-2"/>
          <w:sz w:val="24"/>
        </w:rPr>
        <w:t xml:space="preserve"> </w:t>
      </w:r>
      <w:r>
        <w:rPr>
          <w:sz w:val="24"/>
        </w:rPr>
        <w:t>valve</w:t>
      </w:r>
      <w:r>
        <w:rPr>
          <w:spacing w:val="3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upstairs</w:t>
      </w:r>
      <w:r>
        <w:rPr>
          <w:spacing w:val="-1"/>
          <w:sz w:val="24"/>
        </w:rPr>
        <w:t xml:space="preserve"> </w:t>
      </w:r>
      <w:r>
        <w:rPr>
          <w:sz w:val="24"/>
        </w:rPr>
        <w:t>PRBO</w:t>
      </w:r>
      <w:r>
        <w:rPr>
          <w:spacing w:val="-3"/>
          <w:sz w:val="24"/>
        </w:rPr>
        <w:t xml:space="preserve"> </w:t>
      </w:r>
      <w:r>
        <w:rPr>
          <w:sz w:val="24"/>
        </w:rPr>
        <w:t>toilet.</w:t>
      </w:r>
    </w:p>
    <w:p w14:paraId="5235DFDC" w14:textId="77777777" w:rsidR="00F215E2" w:rsidRDefault="00F215E2">
      <w:pPr>
        <w:pStyle w:val="ListParagraph"/>
        <w:numPr>
          <w:ilvl w:val="0"/>
          <w:numId w:val="2"/>
        </w:numPr>
        <w:tabs>
          <w:tab w:val="left" w:pos="2359"/>
          <w:tab w:val="left" w:pos="2360"/>
        </w:tabs>
        <w:spacing w:before="0" w:line="305" w:lineRule="exact"/>
        <w:rPr>
          <w:ins w:id="40" w:author="McChesney, Gerry" w:date="2021-09-30T16:14:00Z"/>
          <w:sz w:val="24"/>
        </w:rPr>
      </w:pPr>
      <w:ins w:id="41" w:author="McChesney, Gerry" w:date="2021-09-30T16:13:00Z">
        <w:r>
          <w:rPr>
            <w:sz w:val="24"/>
          </w:rPr>
          <w:t>Alyssa, Amy and Gerry cleaned debris off the Helo Pad.</w:t>
        </w:r>
      </w:ins>
    </w:p>
    <w:p w14:paraId="77D9CB18" w14:textId="77777777" w:rsidR="00F215E2" w:rsidRDefault="00F215E2">
      <w:pPr>
        <w:pStyle w:val="ListParagraph"/>
        <w:numPr>
          <w:ilvl w:val="0"/>
          <w:numId w:val="2"/>
        </w:numPr>
        <w:tabs>
          <w:tab w:val="left" w:pos="2359"/>
          <w:tab w:val="left" w:pos="2360"/>
        </w:tabs>
        <w:spacing w:before="0" w:line="305" w:lineRule="exact"/>
        <w:rPr>
          <w:sz w:val="24"/>
        </w:rPr>
      </w:pPr>
      <w:ins w:id="42" w:author="McChesney, Gerry" w:date="2021-09-30T16:14:00Z">
        <w:r>
          <w:rPr>
            <w:sz w:val="24"/>
          </w:rPr>
          <w:t>Bonny Doon Environmental Systems serviced the septic system.</w:t>
        </w:r>
      </w:ins>
    </w:p>
    <w:p w14:paraId="79513F31" w14:textId="77777777" w:rsidR="001A65EA" w:rsidRDefault="001A65EA">
      <w:pPr>
        <w:pStyle w:val="BodyText"/>
      </w:pPr>
    </w:p>
    <w:p w14:paraId="3CF23529" w14:textId="77777777" w:rsidR="001A65EA" w:rsidRDefault="00AC2435">
      <w:pPr>
        <w:pStyle w:val="Heading1"/>
      </w:pPr>
      <w:r>
        <w:rPr>
          <w:color w:val="00599E"/>
        </w:rPr>
        <w:t>Maintenance</w:t>
      </w:r>
      <w:r>
        <w:rPr>
          <w:color w:val="00599E"/>
          <w:spacing w:val="-4"/>
        </w:rPr>
        <w:t xml:space="preserve"> </w:t>
      </w:r>
      <w:r>
        <w:rPr>
          <w:color w:val="00599E"/>
        </w:rPr>
        <w:t>Needs</w:t>
      </w:r>
    </w:p>
    <w:p w14:paraId="32EE3133" w14:textId="77777777" w:rsidR="001A65EA" w:rsidRDefault="001A65EA">
      <w:pPr>
        <w:sectPr w:rsidR="001A65EA">
          <w:pgSz w:w="12240" w:h="15840"/>
          <w:pgMar w:top="1320" w:right="620" w:bottom="280" w:left="520" w:header="768" w:footer="0" w:gutter="0"/>
          <w:cols w:space="720"/>
        </w:sectPr>
      </w:pPr>
    </w:p>
    <w:p w14:paraId="76E23A0E" w14:textId="77777777" w:rsidR="001A65EA" w:rsidRDefault="001A65EA">
      <w:pPr>
        <w:pStyle w:val="BodyText"/>
        <w:spacing w:before="1"/>
        <w:rPr>
          <w:b/>
          <w:sz w:val="14"/>
        </w:rPr>
      </w:pPr>
    </w:p>
    <w:p w14:paraId="5FDA24B1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100"/>
        <w:ind w:right="984"/>
        <w:rPr>
          <w:sz w:val="24"/>
        </w:rPr>
      </w:pPr>
      <w:r>
        <w:rPr>
          <w:sz w:val="24"/>
        </w:rPr>
        <w:t>Gray water system plumbing is failing. Leaking check valve needs to be replaced (this is</w:t>
      </w:r>
      <w:r>
        <w:rPr>
          <w:spacing w:val="-52"/>
          <w:sz w:val="24"/>
        </w:rPr>
        <w:t xml:space="preserve"> </w:t>
      </w:r>
      <w:r>
        <w:rPr>
          <w:sz w:val="24"/>
        </w:rPr>
        <w:t>causing gray water pump to run every 30 seconds). Outdoor shutoff valves along the</w:t>
      </w:r>
      <w:r>
        <w:rPr>
          <w:spacing w:val="1"/>
          <w:sz w:val="24"/>
        </w:rPr>
        <w:t xml:space="preserve"> </w:t>
      </w:r>
      <w:r>
        <w:rPr>
          <w:sz w:val="24"/>
        </w:rPr>
        <w:t>gray</w:t>
      </w:r>
      <w:r>
        <w:rPr>
          <w:spacing w:val="-3"/>
          <w:sz w:val="24"/>
        </w:rPr>
        <w:t xml:space="preserve"> </w:t>
      </w:r>
      <w:r>
        <w:rPr>
          <w:sz w:val="24"/>
        </w:rPr>
        <w:t>water</w:t>
      </w:r>
      <w:r>
        <w:rPr>
          <w:spacing w:val="-2"/>
          <w:sz w:val="24"/>
        </w:rPr>
        <w:t xml:space="preserve"> </w:t>
      </w:r>
      <w:r>
        <w:rPr>
          <w:sz w:val="24"/>
        </w:rPr>
        <w:t>lines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severely corroded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need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replaced.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copper</w:t>
      </w:r>
      <w:r>
        <w:rPr>
          <w:spacing w:val="-2"/>
          <w:sz w:val="24"/>
        </w:rPr>
        <w:t xml:space="preserve"> </w:t>
      </w:r>
      <w:r>
        <w:rPr>
          <w:sz w:val="24"/>
        </w:rPr>
        <w:t>pipe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1"/>
          <w:sz w:val="24"/>
        </w:rPr>
        <w:t xml:space="preserve"> </w:t>
      </w:r>
      <w:r>
        <w:rPr>
          <w:sz w:val="24"/>
        </w:rPr>
        <w:t>base of the gray water shut-off valve has a temporary patch, but a more permanent fix</w:t>
      </w:r>
      <w:r>
        <w:rPr>
          <w:spacing w:val="-5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need.</w:t>
      </w:r>
    </w:p>
    <w:p w14:paraId="4EBE9302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61"/>
        <w:rPr>
          <w:sz w:val="24"/>
        </w:rPr>
      </w:pPr>
      <w:r>
        <w:rPr>
          <w:sz w:val="24"/>
        </w:rPr>
        <w:t>PV</w:t>
      </w:r>
      <w:r>
        <w:rPr>
          <w:spacing w:val="2"/>
          <w:sz w:val="24"/>
        </w:rPr>
        <w:t xml:space="preserve"> </w:t>
      </w:r>
      <w:r>
        <w:rPr>
          <w:sz w:val="24"/>
        </w:rPr>
        <w:t>system</w:t>
      </w:r>
      <w:r>
        <w:rPr>
          <w:spacing w:val="-4"/>
          <w:sz w:val="24"/>
        </w:rPr>
        <w:t xml:space="preserve"> </w:t>
      </w:r>
      <w:r>
        <w:rPr>
          <w:sz w:val="24"/>
        </w:rPr>
        <w:t>charge</w:t>
      </w:r>
      <w:r>
        <w:rPr>
          <w:spacing w:val="-3"/>
          <w:sz w:val="24"/>
        </w:rPr>
        <w:t xml:space="preserve"> </w:t>
      </w:r>
      <w:r>
        <w:rPr>
          <w:sz w:val="24"/>
        </w:rPr>
        <w:t>controllers</w:t>
      </w:r>
      <w:r>
        <w:rPr>
          <w:spacing w:val="-1"/>
          <w:sz w:val="24"/>
        </w:rPr>
        <w:t xml:space="preserve"> </w:t>
      </w:r>
      <w:r>
        <w:rPr>
          <w:sz w:val="24"/>
        </w:rPr>
        <w:t>3 and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functioning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need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replaced.</w:t>
      </w:r>
    </w:p>
    <w:p w14:paraId="001AA579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ind w:right="1059"/>
        <w:rPr>
          <w:sz w:val="24"/>
        </w:rPr>
      </w:pPr>
      <w:r>
        <w:rPr>
          <w:sz w:val="24"/>
        </w:rPr>
        <w:t>The cistern and other elements of the water catchment system are showing their age</w:t>
      </w:r>
      <w:r>
        <w:rPr>
          <w:spacing w:val="1"/>
          <w:sz w:val="24"/>
        </w:rPr>
        <w:t xml:space="preserve"> </w:t>
      </w:r>
      <w:r>
        <w:rPr>
          <w:sz w:val="24"/>
        </w:rPr>
        <w:t>and are</w:t>
      </w:r>
      <w:r>
        <w:rPr>
          <w:spacing w:val="-3"/>
          <w:sz w:val="24"/>
        </w:rPr>
        <w:t xml:space="preserve"> </w:t>
      </w:r>
      <w:r>
        <w:rPr>
          <w:sz w:val="24"/>
        </w:rPr>
        <w:t>need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major</w:t>
      </w:r>
      <w:r>
        <w:rPr>
          <w:spacing w:val="-3"/>
          <w:sz w:val="24"/>
        </w:rPr>
        <w:t xml:space="preserve"> </w:t>
      </w:r>
      <w:r>
        <w:rPr>
          <w:sz w:val="24"/>
        </w:rPr>
        <w:t>repairs or</w:t>
      </w:r>
      <w:r>
        <w:rPr>
          <w:spacing w:val="-5"/>
          <w:sz w:val="24"/>
        </w:rPr>
        <w:t xml:space="preserve"> </w:t>
      </w:r>
      <w:r>
        <w:rPr>
          <w:sz w:val="24"/>
        </w:rPr>
        <w:t>replacement.</w:t>
      </w:r>
      <w:r>
        <w:rPr>
          <w:spacing w:val="-1"/>
          <w:sz w:val="24"/>
        </w:rPr>
        <w:t xml:space="preserve"> </w:t>
      </w:r>
      <w:r>
        <w:rPr>
          <w:sz w:val="24"/>
        </w:rPr>
        <w:t>The cistern</w:t>
      </w:r>
      <w:r>
        <w:rPr>
          <w:spacing w:val="-3"/>
          <w:sz w:val="24"/>
        </w:rPr>
        <w:t xml:space="preserve"> </w:t>
      </w:r>
      <w:r>
        <w:rPr>
          <w:sz w:val="24"/>
        </w:rPr>
        <w:t>continues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lose</w:t>
      </w:r>
      <w:r>
        <w:rPr>
          <w:spacing w:val="-3"/>
          <w:sz w:val="24"/>
        </w:rPr>
        <w:t xml:space="preserve"> </w:t>
      </w:r>
      <w:r>
        <w:rPr>
          <w:sz w:val="24"/>
        </w:rPr>
        <w:t>water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1"/>
          <w:sz w:val="24"/>
        </w:rPr>
        <w:t xml:space="preserve"> </w:t>
      </w:r>
      <w:r>
        <w:rPr>
          <w:sz w:val="24"/>
        </w:rPr>
        <w:t>rate ~250</w:t>
      </w:r>
      <w:r>
        <w:rPr>
          <w:spacing w:val="-1"/>
          <w:sz w:val="24"/>
        </w:rPr>
        <w:t xml:space="preserve"> </w:t>
      </w:r>
      <w:r>
        <w:rPr>
          <w:sz w:val="24"/>
        </w:rPr>
        <w:t>gallons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month.</w:t>
      </w:r>
    </w:p>
    <w:p w14:paraId="194ABC18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61"/>
        <w:rPr>
          <w:sz w:val="24"/>
        </w:rPr>
      </w:pP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Settling</w:t>
      </w:r>
      <w:r>
        <w:rPr>
          <w:spacing w:val="-3"/>
          <w:sz w:val="24"/>
        </w:rPr>
        <w:t xml:space="preserve"> </w:t>
      </w:r>
      <w:r>
        <w:rPr>
          <w:sz w:val="24"/>
        </w:rPr>
        <w:t>Tank</w:t>
      </w:r>
      <w:r>
        <w:rPr>
          <w:spacing w:val="-3"/>
          <w:sz w:val="24"/>
        </w:rPr>
        <w:t xml:space="preserve"> </w:t>
      </w:r>
      <w:r>
        <w:rPr>
          <w:sz w:val="24"/>
        </w:rPr>
        <w:t>has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leak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2"/>
          <w:sz w:val="24"/>
        </w:rPr>
        <w:t xml:space="preserve"> </w:t>
      </w:r>
      <w:r>
        <w:rPr>
          <w:sz w:val="24"/>
        </w:rPr>
        <w:t>when</w:t>
      </w:r>
      <w:r>
        <w:rPr>
          <w:spacing w:val="-2"/>
          <w:sz w:val="24"/>
        </w:rPr>
        <w:t xml:space="preserve"> </w:t>
      </w:r>
      <w:r>
        <w:rPr>
          <w:sz w:val="24"/>
        </w:rPr>
        <w:t>water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above</w:t>
      </w:r>
      <w:r>
        <w:rPr>
          <w:spacing w:val="-1"/>
          <w:sz w:val="24"/>
        </w:rPr>
        <w:t xml:space="preserve"> </w:t>
      </w:r>
      <w:r>
        <w:rPr>
          <w:sz w:val="24"/>
        </w:rPr>
        <w:t>5.1</w:t>
      </w:r>
      <w:r>
        <w:rPr>
          <w:spacing w:val="-2"/>
          <w:sz w:val="24"/>
        </w:rPr>
        <w:t xml:space="preserve"> </w:t>
      </w:r>
      <w:r>
        <w:rPr>
          <w:sz w:val="24"/>
        </w:rPr>
        <w:t>feet.</w:t>
      </w:r>
    </w:p>
    <w:p w14:paraId="631EB3D8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line="242" w:lineRule="auto"/>
        <w:ind w:right="119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PRBO</w:t>
      </w:r>
      <w:r>
        <w:rPr>
          <w:spacing w:val="-4"/>
          <w:sz w:val="24"/>
        </w:rPr>
        <w:t xml:space="preserve"> </w:t>
      </w:r>
      <w:r>
        <w:rPr>
          <w:sz w:val="24"/>
        </w:rPr>
        <w:t>house</w:t>
      </w:r>
      <w:r>
        <w:rPr>
          <w:spacing w:val="-4"/>
          <w:sz w:val="24"/>
        </w:rPr>
        <w:t xml:space="preserve"> </w:t>
      </w:r>
      <w:r>
        <w:rPr>
          <w:sz w:val="24"/>
        </w:rPr>
        <w:t>kitchen counters especially</w:t>
      </w:r>
      <w:r>
        <w:rPr>
          <w:spacing w:val="-3"/>
          <w:sz w:val="24"/>
        </w:rPr>
        <w:t xml:space="preserve"> </w:t>
      </w:r>
      <w:r>
        <w:rPr>
          <w:sz w:val="24"/>
        </w:rPr>
        <w:t>around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sink</w:t>
      </w:r>
      <w:r>
        <w:rPr>
          <w:spacing w:val="-4"/>
          <w:sz w:val="24"/>
        </w:rPr>
        <w:t xml:space="preserve"> </w:t>
      </w:r>
      <w:r>
        <w:rPr>
          <w:sz w:val="24"/>
        </w:rPr>
        <w:t>continue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deteriorate.</w:t>
      </w:r>
      <w:r>
        <w:rPr>
          <w:spacing w:val="-52"/>
          <w:sz w:val="24"/>
        </w:rPr>
        <w:t xml:space="preserve"> </w:t>
      </w:r>
      <w:r>
        <w:rPr>
          <w:sz w:val="24"/>
        </w:rPr>
        <w:t>Replacement</w:t>
      </w:r>
      <w:r>
        <w:rPr>
          <w:spacing w:val="-2"/>
          <w:sz w:val="24"/>
        </w:rPr>
        <w:t xml:space="preserve"> </w:t>
      </w:r>
      <w:r>
        <w:rPr>
          <w:sz w:val="24"/>
        </w:rPr>
        <w:t>sometime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3"/>
          <w:sz w:val="24"/>
        </w:rPr>
        <w:t xml:space="preserve"> </w:t>
      </w:r>
      <w:r>
        <w:rPr>
          <w:sz w:val="24"/>
        </w:rPr>
        <w:t>the next</w:t>
      </w:r>
      <w:r>
        <w:rPr>
          <w:spacing w:val="-2"/>
          <w:sz w:val="24"/>
        </w:rPr>
        <w:t xml:space="preserve"> </w:t>
      </w:r>
      <w:r>
        <w:rPr>
          <w:sz w:val="24"/>
        </w:rPr>
        <w:t>year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recommended.</w:t>
      </w:r>
    </w:p>
    <w:p w14:paraId="2BE6467C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56"/>
        <w:ind w:right="1019"/>
        <w:rPr>
          <w:sz w:val="24"/>
        </w:rPr>
      </w:pPr>
      <w:r>
        <w:rPr>
          <w:sz w:val="24"/>
        </w:rPr>
        <w:t>The HADS</w:t>
      </w:r>
      <w:r>
        <w:rPr>
          <w:spacing w:val="-1"/>
          <w:sz w:val="24"/>
        </w:rPr>
        <w:t xml:space="preserve"> </w:t>
      </w:r>
      <w:r>
        <w:rPr>
          <w:sz w:val="24"/>
        </w:rPr>
        <w:t>weather</w:t>
      </w:r>
      <w:r>
        <w:rPr>
          <w:spacing w:val="-4"/>
          <w:sz w:val="24"/>
        </w:rPr>
        <w:t xml:space="preserve"> </w:t>
      </w:r>
      <w:r>
        <w:rPr>
          <w:sz w:val="24"/>
        </w:rPr>
        <w:t>station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longer</w:t>
      </w:r>
      <w:r>
        <w:rPr>
          <w:spacing w:val="-4"/>
          <w:sz w:val="24"/>
        </w:rPr>
        <w:t xml:space="preserve"> </w:t>
      </w:r>
      <w:r>
        <w:rPr>
          <w:sz w:val="24"/>
        </w:rPr>
        <w:t>transmitting</w:t>
      </w:r>
      <w:r>
        <w:rPr>
          <w:spacing w:val="-3"/>
          <w:sz w:val="24"/>
        </w:rPr>
        <w:t xml:space="preserve"> </w:t>
      </w:r>
      <w:r>
        <w:rPr>
          <w:sz w:val="24"/>
        </w:rPr>
        <w:t>data 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web.</w:t>
      </w:r>
      <w:r>
        <w:rPr>
          <w:spacing w:val="-3"/>
          <w:sz w:val="24"/>
        </w:rPr>
        <w:t xml:space="preserve"> </w:t>
      </w:r>
      <w:r>
        <w:rPr>
          <w:sz w:val="24"/>
        </w:rPr>
        <w:t>Attempts</w:t>
      </w:r>
      <w:r>
        <w:rPr>
          <w:spacing w:val="-1"/>
          <w:sz w:val="24"/>
        </w:rPr>
        <w:t xml:space="preserve"> </w:t>
      </w:r>
      <w:r>
        <w:rPr>
          <w:sz w:val="24"/>
        </w:rPr>
        <w:t>to reset</w:t>
      </w:r>
      <w:r>
        <w:rPr>
          <w:spacing w:val="-5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unit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failed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require</w:t>
      </w:r>
      <w:r>
        <w:rPr>
          <w:spacing w:val="-1"/>
          <w:sz w:val="24"/>
        </w:rPr>
        <w:t xml:space="preserve"> </w:t>
      </w:r>
      <w:r>
        <w:rPr>
          <w:sz w:val="24"/>
        </w:rPr>
        <w:t>expert</w:t>
      </w:r>
      <w:r>
        <w:rPr>
          <w:spacing w:val="-1"/>
          <w:sz w:val="24"/>
        </w:rPr>
        <w:t xml:space="preserve"> </w:t>
      </w:r>
      <w:r>
        <w:rPr>
          <w:sz w:val="24"/>
        </w:rPr>
        <w:t>guidance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fix.</w:t>
      </w:r>
    </w:p>
    <w:p w14:paraId="3C2AC702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line="242" w:lineRule="auto"/>
        <w:ind w:right="978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gutters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flashing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both</w:t>
      </w:r>
      <w:r>
        <w:rPr>
          <w:spacing w:val="-2"/>
          <w:sz w:val="24"/>
        </w:rPr>
        <w:t xml:space="preserve"> </w:t>
      </w:r>
      <w:r>
        <w:rPr>
          <w:sz w:val="24"/>
        </w:rPr>
        <w:t>houses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degrading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4"/>
          <w:sz w:val="24"/>
        </w:rPr>
        <w:t xml:space="preserve"> </w:t>
      </w:r>
      <w:r>
        <w:rPr>
          <w:sz w:val="24"/>
        </w:rPr>
        <w:t>need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improved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51"/>
          <w:sz w:val="24"/>
        </w:rPr>
        <w:t xml:space="preserve"> </w:t>
      </w:r>
      <w:r>
        <w:rPr>
          <w:sz w:val="24"/>
        </w:rPr>
        <w:t>replaced.</w:t>
      </w:r>
    </w:p>
    <w:p w14:paraId="502167E6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55"/>
        <w:rPr>
          <w:sz w:val="24"/>
        </w:rPr>
      </w:pPr>
      <w:r>
        <w:rPr>
          <w:sz w:val="24"/>
        </w:rPr>
        <w:t>Aluminum railings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2"/>
          <w:sz w:val="24"/>
        </w:rPr>
        <w:t xml:space="preserve"> </w:t>
      </w:r>
      <w:r>
        <w:rPr>
          <w:sz w:val="24"/>
        </w:rPr>
        <w:t>East</w:t>
      </w:r>
      <w:r>
        <w:rPr>
          <w:spacing w:val="-2"/>
          <w:sz w:val="24"/>
        </w:rPr>
        <w:t xml:space="preserve"> </w:t>
      </w:r>
      <w:r>
        <w:rPr>
          <w:sz w:val="24"/>
        </w:rPr>
        <w:t>Landing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Lighthouse</w:t>
      </w:r>
      <w:r>
        <w:rPr>
          <w:spacing w:val="-3"/>
          <w:sz w:val="24"/>
        </w:rPr>
        <w:t xml:space="preserve"> </w:t>
      </w:r>
      <w:r>
        <w:rPr>
          <w:sz w:val="24"/>
        </w:rPr>
        <w:t>need</w:t>
      </w:r>
      <w:r>
        <w:rPr>
          <w:spacing w:val="-2"/>
          <w:sz w:val="24"/>
        </w:rPr>
        <w:t xml:space="preserve"> </w:t>
      </w:r>
      <w:r>
        <w:rPr>
          <w:sz w:val="24"/>
        </w:rPr>
        <w:t>repair.</w:t>
      </w:r>
    </w:p>
    <w:p w14:paraId="2C9BCA08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rPr>
          <w:sz w:val="24"/>
        </w:rPr>
      </w:pPr>
      <w:r>
        <w:rPr>
          <w:sz w:val="24"/>
        </w:rPr>
        <w:t>Powerhouse</w:t>
      </w:r>
      <w:r>
        <w:rPr>
          <w:spacing w:val="-2"/>
          <w:sz w:val="24"/>
        </w:rPr>
        <w:t xml:space="preserve"> </w:t>
      </w:r>
      <w:r>
        <w:rPr>
          <w:sz w:val="24"/>
        </w:rPr>
        <w:t>roof-access</w:t>
      </w:r>
      <w:r>
        <w:rPr>
          <w:spacing w:val="-5"/>
          <w:sz w:val="24"/>
        </w:rPr>
        <w:t xml:space="preserve"> </w:t>
      </w:r>
      <w:r>
        <w:rPr>
          <w:sz w:val="24"/>
        </w:rPr>
        <w:t>ladder</w:t>
      </w:r>
      <w:r>
        <w:rPr>
          <w:spacing w:val="-4"/>
          <w:sz w:val="24"/>
        </w:rPr>
        <w:t xml:space="preserve"> </w:t>
      </w:r>
      <w:r>
        <w:rPr>
          <w:sz w:val="24"/>
        </w:rPr>
        <w:t>mounts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badly</w:t>
      </w:r>
      <w:r>
        <w:rPr>
          <w:spacing w:val="-3"/>
          <w:sz w:val="24"/>
        </w:rPr>
        <w:t xml:space="preserve"> </w:t>
      </w:r>
      <w:r>
        <w:rPr>
          <w:sz w:val="24"/>
        </w:rPr>
        <w:t>corroded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need</w:t>
      </w:r>
      <w:r>
        <w:rPr>
          <w:spacing w:val="-3"/>
          <w:sz w:val="24"/>
        </w:rPr>
        <w:t xml:space="preserve"> </w:t>
      </w:r>
      <w:r>
        <w:rPr>
          <w:sz w:val="24"/>
        </w:rPr>
        <w:t>to be replaced.</w:t>
      </w:r>
    </w:p>
    <w:p w14:paraId="6FA268D3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ind w:right="1203"/>
        <w:rPr>
          <w:sz w:val="24"/>
        </w:rPr>
      </w:pPr>
      <w:r>
        <w:rPr>
          <w:sz w:val="24"/>
        </w:rPr>
        <w:t>There are several locations in the PRBO house that show evidence of moisture</w:t>
      </w:r>
      <w:r>
        <w:rPr>
          <w:spacing w:val="1"/>
          <w:sz w:val="24"/>
        </w:rPr>
        <w:t xml:space="preserve"> </w:t>
      </w:r>
      <w:r>
        <w:rPr>
          <w:sz w:val="24"/>
        </w:rPr>
        <w:t>penetration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ceiling</w:t>
      </w:r>
      <w:r>
        <w:rPr>
          <w:spacing w:val="-2"/>
          <w:sz w:val="24"/>
        </w:rPr>
        <w:t xml:space="preserve"> </w:t>
      </w:r>
      <w:r>
        <w:rPr>
          <w:sz w:val="24"/>
        </w:rPr>
        <w:t>and/or</w:t>
      </w:r>
      <w:r>
        <w:rPr>
          <w:spacing w:val="-4"/>
          <w:sz w:val="24"/>
        </w:rPr>
        <w:t xml:space="preserve"> </w:t>
      </w:r>
      <w:r>
        <w:rPr>
          <w:sz w:val="24"/>
        </w:rPr>
        <w:t>walls.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includes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small</w:t>
      </w:r>
      <w:r>
        <w:rPr>
          <w:spacing w:val="-4"/>
          <w:sz w:val="24"/>
        </w:rPr>
        <w:t xml:space="preserve"> </w:t>
      </w:r>
      <w:r>
        <w:rPr>
          <w:sz w:val="24"/>
        </w:rPr>
        <w:t>leak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closet</w:t>
      </w:r>
      <w:r>
        <w:rPr>
          <w:spacing w:val="-3"/>
          <w:sz w:val="24"/>
        </w:rPr>
        <w:t xml:space="preserve"> </w:t>
      </w:r>
      <w:r>
        <w:rPr>
          <w:sz w:val="24"/>
        </w:rPr>
        <w:t>next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51"/>
          <w:sz w:val="24"/>
        </w:rPr>
        <w:t xml:space="preserve"> </w:t>
      </w:r>
      <w:r>
        <w:rPr>
          <w:sz w:val="24"/>
        </w:rPr>
        <w:t>the downstairs bathroom and recent water staining in the Walk-Through Room. Will</w:t>
      </w:r>
      <w:r>
        <w:rPr>
          <w:spacing w:val="-52"/>
          <w:sz w:val="24"/>
        </w:rPr>
        <w:t xml:space="preserve"> </w:t>
      </w:r>
      <w:r>
        <w:rPr>
          <w:sz w:val="24"/>
        </w:rPr>
        <w:t>continue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monitor</w:t>
      </w:r>
      <w:r>
        <w:rPr>
          <w:spacing w:val="-1"/>
          <w:sz w:val="24"/>
        </w:rPr>
        <w:t xml:space="preserve"> </w:t>
      </w:r>
      <w:r>
        <w:rPr>
          <w:sz w:val="24"/>
        </w:rPr>
        <w:t>but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1"/>
          <w:sz w:val="24"/>
        </w:rPr>
        <w:t xml:space="preserve"> </w:t>
      </w:r>
      <w:r>
        <w:rPr>
          <w:sz w:val="24"/>
        </w:rPr>
        <w:t>roof</w:t>
      </w:r>
      <w:r>
        <w:rPr>
          <w:spacing w:val="-2"/>
          <w:sz w:val="24"/>
        </w:rPr>
        <w:t xml:space="preserve"> </w:t>
      </w:r>
      <w:r>
        <w:rPr>
          <w:sz w:val="24"/>
        </w:rPr>
        <w:t>inspection</w:t>
      </w:r>
      <w:r>
        <w:rPr>
          <w:spacing w:val="2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recommended.</w:t>
      </w:r>
    </w:p>
    <w:p w14:paraId="449C5146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61"/>
        <w:ind w:right="1067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load</w:t>
      </w:r>
      <w:r>
        <w:rPr>
          <w:spacing w:val="-3"/>
          <w:sz w:val="24"/>
        </w:rPr>
        <w:t xml:space="preserve"> </w:t>
      </w:r>
      <w:r>
        <w:rPr>
          <w:sz w:val="24"/>
        </w:rPr>
        <w:t>cell</w:t>
      </w:r>
      <w:r>
        <w:rPr>
          <w:spacing w:val="-2"/>
          <w:sz w:val="24"/>
        </w:rPr>
        <w:t xml:space="preserve"> </w:t>
      </w:r>
      <w:r>
        <w:rPr>
          <w:sz w:val="24"/>
        </w:rPr>
        <w:t>battery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antenna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crane</w:t>
      </w:r>
      <w:r>
        <w:rPr>
          <w:spacing w:val="-1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>
        <w:rPr>
          <w:sz w:val="24"/>
        </w:rPr>
        <w:t>replaced,</w:t>
      </w:r>
      <w:r>
        <w:rPr>
          <w:spacing w:val="-2"/>
          <w:sz w:val="24"/>
        </w:rPr>
        <w:t xml:space="preserve"> </w:t>
      </w:r>
      <w:r>
        <w:rPr>
          <w:sz w:val="24"/>
        </w:rPr>
        <w:t>but</w:t>
      </w:r>
      <w:r>
        <w:rPr>
          <w:spacing w:val="-3"/>
          <w:sz w:val="24"/>
        </w:rPr>
        <w:t xml:space="preserve"> </w:t>
      </w:r>
      <w:r>
        <w:rPr>
          <w:sz w:val="24"/>
        </w:rPr>
        <w:t>now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load</w:t>
      </w:r>
      <w:r>
        <w:rPr>
          <w:spacing w:val="-1"/>
          <w:sz w:val="24"/>
        </w:rPr>
        <w:t xml:space="preserve"> </w:t>
      </w:r>
      <w:r>
        <w:rPr>
          <w:sz w:val="24"/>
        </w:rPr>
        <w:t>cell</w:t>
      </w:r>
      <w:r>
        <w:rPr>
          <w:spacing w:val="-52"/>
          <w:sz w:val="24"/>
        </w:rPr>
        <w:t xml:space="preserve"> </w:t>
      </w:r>
      <w:r>
        <w:rPr>
          <w:sz w:val="24"/>
        </w:rPr>
        <w:t>needs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3"/>
          <w:sz w:val="24"/>
        </w:rPr>
        <w:t xml:space="preserve"> </w:t>
      </w:r>
      <w:r>
        <w:rPr>
          <w:sz w:val="24"/>
        </w:rPr>
        <w:t>recalibrated. A2B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also</w:t>
      </w:r>
      <w:r>
        <w:rPr>
          <w:spacing w:val="-2"/>
          <w:sz w:val="24"/>
        </w:rPr>
        <w:t xml:space="preserve"> </w:t>
      </w:r>
      <w:r>
        <w:rPr>
          <w:sz w:val="24"/>
        </w:rPr>
        <w:t>non-functional.</w:t>
      </w:r>
    </w:p>
    <w:p w14:paraId="3BE6D68D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0" w:line="242" w:lineRule="auto"/>
        <w:ind w:right="1097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Speedwagon generator continues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commentRangeStart w:id="43"/>
      <w:ins w:id="44" w:author="McChesney, Gerry" w:date="2021-09-30T16:15:00Z">
        <w:r w:rsidR="00F215E2">
          <w:rPr>
            <w:spacing w:val="-4"/>
            <w:sz w:val="24"/>
          </w:rPr>
          <w:t xml:space="preserve">occasionally </w:t>
        </w:r>
        <w:commentRangeEnd w:id="43"/>
        <w:r w:rsidR="00F215E2">
          <w:rPr>
            <w:rStyle w:val="CommentReference"/>
          </w:rPr>
          <w:commentReference w:id="43"/>
        </w:r>
      </w:ins>
      <w:r>
        <w:rPr>
          <w:sz w:val="24"/>
        </w:rPr>
        <w:t>encounter</w:t>
      </w:r>
      <w:r>
        <w:rPr>
          <w:spacing w:val="1"/>
          <w:sz w:val="24"/>
        </w:rPr>
        <w:t xml:space="preserve"> </w:t>
      </w:r>
      <w:r>
        <w:rPr>
          <w:sz w:val="24"/>
        </w:rPr>
        <w:t>rotor</w:t>
      </w:r>
      <w:r>
        <w:rPr>
          <w:spacing w:val="-1"/>
          <w:sz w:val="24"/>
        </w:rPr>
        <w:t xml:space="preserve"> </w:t>
      </w:r>
      <w:r>
        <w:rPr>
          <w:sz w:val="24"/>
        </w:rPr>
        <w:t>lock</w:t>
      </w:r>
      <w:r>
        <w:rPr>
          <w:spacing w:val="-4"/>
          <w:sz w:val="24"/>
        </w:rPr>
        <w:t xml:space="preserve"> </w:t>
      </w:r>
      <w:r>
        <w:rPr>
          <w:sz w:val="24"/>
        </w:rPr>
        <w:t>shutdown</w:t>
      </w:r>
      <w:r>
        <w:rPr>
          <w:spacing w:val="-2"/>
          <w:sz w:val="24"/>
        </w:rPr>
        <w:t xml:space="preserve"> </w:t>
      </w:r>
      <w:r>
        <w:rPr>
          <w:sz w:val="24"/>
        </w:rPr>
        <w:t>faults.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52"/>
          <w:sz w:val="24"/>
        </w:rPr>
        <w:t xml:space="preserve"> </w:t>
      </w:r>
      <w:r>
        <w:rPr>
          <w:sz w:val="24"/>
        </w:rPr>
        <w:t>likely</w:t>
      </w:r>
      <w:r>
        <w:rPr>
          <w:spacing w:val="1"/>
          <w:sz w:val="24"/>
        </w:rPr>
        <w:t xml:space="preserve"> </w:t>
      </w:r>
      <w:r>
        <w:rPr>
          <w:sz w:val="24"/>
        </w:rPr>
        <w:t>due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bad</w:t>
      </w:r>
      <w:r>
        <w:rPr>
          <w:spacing w:val="-2"/>
          <w:sz w:val="24"/>
        </w:rPr>
        <w:t xml:space="preserve"> </w:t>
      </w:r>
      <w:r>
        <w:rPr>
          <w:sz w:val="24"/>
        </w:rPr>
        <w:t>starter</w:t>
      </w:r>
      <w:r>
        <w:rPr>
          <w:spacing w:val="-1"/>
          <w:sz w:val="24"/>
        </w:rPr>
        <w:t xml:space="preserve"> </w:t>
      </w:r>
      <w:r>
        <w:rPr>
          <w:sz w:val="24"/>
        </w:rPr>
        <w:t>solenoid.</w:t>
      </w:r>
    </w:p>
    <w:p w14:paraId="21C1BD2F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54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rail</w:t>
      </w:r>
      <w:r>
        <w:rPr>
          <w:spacing w:val="1"/>
          <w:sz w:val="24"/>
        </w:rPr>
        <w:t xml:space="preserve"> </w:t>
      </w:r>
      <w:r>
        <w:rPr>
          <w:sz w:val="24"/>
        </w:rPr>
        <w:t>cart</w:t>
      </w:r>
      <w:r>
        <w:rPr>
          <w:spacing w:val="1"/>
          <w:sz w:val="24"/>
        </w:rPr>
        <w:t xml:space="preserve"> </w:t>
      </w:r>
      <w:r>
        <w:rPr>
          <w:sz w:val="24"/>
        </w:rPr>
        <w:t>axles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badly</w:t>
      </w:r>
      <w:r>
        <w:rPr>
          <w:spacing w:val="-4"/>
          <w:sz w:val="24"/>
        </w:rPr>
        <w:t xml:space="preserve"> </w:t>
      </w:r>
      <w:r>
        <w:rPr>
          <w:sz w:val="24"/>
        </w:rPr>
        <w:t>corroded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-4"/>
          <w:sz w:val="24"/>
        </w:rPr>
        <w:t xml:space="preserve"> </w:t>
      </w:r>
      <w:r>
        <w:rPr>
          <w:sz w:val="24"/>
        </w:rPr>
        <w:t>need</w:t>
      </w:r>
      <w:r>
        <w:rPr>
          <w:spacing w:val="-3"/>
          <w:sz w:val="24"/>
        </w:rPr>
        <w:t xml:space="preserve"> </w:t>
      </w:r>
      <w:r>
        <w:rPr>
          <w:sz w:val="24"/>
        </w:rPr>
        <w:t>replacement</w:t>
      </w:r>
      <w:r>
        <w:rPr>
          <w:spacing w:val="-4"/>
          <w:sz w:val="24"/>
        </w:rPr>
        <w:t xml:space="preserve"> </w:t>
      </w:r>
      <w:r>
        <w:rPr>
          <w:sz w:val="24"/>
        </w:rPr>
        <w:t>soon.</w:t>
      </w:r>
    </w:p>
    <w:p w14:paraId="20838560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40"/>
        </w:tabs>
        <w:ind w:right="988"/>
        <w:jc w:val="both"/>
        <w:rPr>
          <w:sz w:val="24"/>
        </w:rPr>
      </w:pPr>
      <w:r>
        <w:rPr>
          <w:sz w:val="24"/>
        </w:rPr>
        <w:t>There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visible</w:t>
      </w:r>
      <w:r>
        <w:rPr>
          <w:spacing w:val="2"/>
          <w:sz w:val="24"/>
        </w:rPr>
        <w:t xml:space="preserve"> </w:t>
      </w:r>
      <w:r>
        <w:rPr>
          <w:sz w:val="24"/>
        </w:rPr>
        <w:t>corrosion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freshwater</w:t>
      </w:r>
      <w:r>
        <w:rPr>
          <w:spacing w:val="1"/>
          <w:sz w:val="24"/>
        </w:rPr>
        <w:t xml:space="preserve"> </w:t>
      </w:r>
      <w:r>
        <w:rPr>
          <w:sz w:val="24"/>
        </w:rPr>
        <w:t>pipes</w:t>
      </w:r>
      <w:r>
        <w:rPr>
          <w:spacing w:val="-3"/>
          <w:sz w:val="24"/>
        </w:rPr>
        <w:t xml:space="preserve"> </w:t>
      </w:r>
      <w:r>
        <w:rPr>
          <w:sz w:val="24"/>
        </w:rPr>
        <w:t>between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5-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1-micron</w:t>
      </w:r>
      <w:r>
        <w:rPr>
          <w:spacing w:val="2"/>
          <w:sz w:val="24"/>
        </w:rPr>
        <w:t xml:space="preserve"> </w:t>
      </w:r>
      <w:r>
        <w:rPr>
          <w:sz w:val="24"/>
        </w:rPr>
        <w:t>filters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52"/>
          <w:sz w:val="24"/>
        </w:rPr>
        <w:t xml:space="preserve"> </w:t>
      </w:r>
      <w:r>
        <w:rPr>
          <w:sz w:val="24"/>
        </w:rPr>
        <w:t>the PRBO water closet and the kitchen sink. A full replacement of the PRBO freshwater</w:t>
      </w:r>
      <w:r>
        <w:rPr>
          <w:spacing w:val="-52"/>
          <w:sz w:val="24"/>
        </w:rPr>
        <w:t xml:space="preserve"> </w:t>
      </w:r>
      <w:r>
        <w:rPr>
          <w:sz w:val="24"/>
        </w:rPr>
        <w:t>pipes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long</w:t>
      </w:r>
      <w:r>
        <w:rPr>
          <w:spacing w:val="-1"/>
          <w:sz w:val="24"/>
        </w:rPr>
        <w:t xml:space="preserve"> </w:t>
      </w:r>
      <w:r>
        <w:rPr>
          <w:sz w:val="24"/>
        </w:rPr>
        <w:t>overdue.</w:t>
      </w:r>
    </w:p>
    <w:p w14:paraId="70A06A6C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40"/>
        </w:tabs>
        <w:spacing w:before="62"/>
        <w:jc w:val="both"/>
        <w:rPr>
          <w:sz w:val="24"/>
        </w:rPr>
      </w:pPr>
      <w:r>
        <w:rPr>
          <w:sz w:val="24"/>
        </w:rPr>
        <w:t>PRBO</w:t>
      </w:r>
      <w:r>
        <w:rPr>
          <w:spacing w:val="-3"/>
          <w:sz w:val="24"/>
        </w:rPr>
        <w:t xml:space="preserve"> </w:t>
      </w:r>
      <w:r>
        <w:rPr>
          <w:sz w:val="24"/>
        </w:rPr>
        <w:t>house</w:t>
      </w:r>
      <w:r>
        <w:rPr>
          <w:spacing w:val="-3"/>
          <w:sz w:val="24"/>
        </w:rPr>
        <w:t xml:space="preserve"> </w:t>
      </w:r>
      <w:r>
        <w:rPr>
          <w:sz w:val="24"/>
        </w:rPr>
        <w:t>fire</w:t>
      </w:r>
      <w:r>
        <w:rPr>
          <w:spacing w:val="-3"/>
          <w:sz w:val="24"/>
        </w:rPr>
        <w:t xml:space="preserve"> </w:t>
      </w:r>
      <w:r>
        <w:rPr>
          <w:sz w:val="24"/>
        </w:rPr>
        <w:t>hose</w:t>
      </w:r>
      <w:r>
        <w:rPr>
          <w:spacing w:val="-2"/>
          <w:sz w:val="24"/>
        </w:rPr>
        <w:t xml:space="preserve"> </w:t>
      </w:r>
      <w:r>
        <w:rPr>
          <w:sz w:val="24"/>
        </w:rPr>
        <w:t>station</w:t>
      </w:r>
      <w:r>
        <w:rPr>
          <w:spacing w:val="-3"/>
          <w:sz w:val="24"/>
        </w:rPr>
        <w:t xml:space="preserve"> </w:t>
      </w:r>
      <w:r>
        <w:rPr>
          <w:sz w:val="24"/>
        </w:rPr>
        <w:t>shutoff</w:t>
      </w:r>
      <w:r>
        <w:rPr>
          <w:spacing w:val="-3"/>
          <w:sz w:val="24"/>
        </w:rPr>
        <w:t xml:space="preserve"> </w:t>
      </w:r>
      <w:r>
        <w:rPr>
          <w:sz w:val="24"/>
        </w:rPr>
        <w:t>valve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leaking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a drop</w:t>
      </w:r>
      <w:r>
        <w:rPr>
          <w:spacing w:val="2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second.</w:t>
      </w:r>
    </w:p>
    <w:p w14:paraId="551F9410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ind w:right="996"/>
        <w:rPr>
          <w:sz w:val="24"/>
        </w:rPr>
      </w:pPr>
      <w:r>
        <w:rPr>
          <w:sz w:val="24"/>
        </w:rPr>
        <w:t>Box</w:t>
      </w:r>
      <w:r>
        <w:rPr>
          <w:spacing w:val="-2"/>
          <w:sz w:val="24"/>
        </w:rPr>
        <w:t xml:space="preserve"> </w:t>
      </w:r>
      <w:r>
        <w:rPr>
          <w:sz w:val="24"/>
        </w:rPr>
        <w:t>housing</w:t>
      </w:r>
      <w:r>
        <w:rPr>
          <w:spacing w:val="-2"/>
          <w:sz w:val="24"/>
        </w:rPr>
        <w:t xml:space="preserve"> </w:t>
      </w:r>
      <w:r>
        <w:rPr>
          <w:sz w:val="24"/>
        </w:rPr>
        <w:t>fire</w:t>
      </w:r>
      <w:r>
        <w:rPr>
          <w:spacing w:val="-3"/>
          <w:sz w:val="24"/>
        </w:rPr>
        <w:t xml:space="preserve"> </w:t>
      </w:r>
      <w:r>
        <w:rPr>
          <w:sz w:val="24"/>
        </w:rPr>
        <w:t>hose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Coast</w:t>
      </w:r>
      <w:r>
        <w:rPr>
          <w:spacing w:val="-2"/>
          <w:sz w:val="24"/>
        </w:rPr>
        <w:t xml:space="preserve"> </w:t>
      </w:r>
      <w:r>
        <w:rPr>
          <w:sz w:val="24"/>
        </w:rPr>
        <w:t>Guard</w:t>
      </w:r>
      <w:r>
        <w:rPr>
          <w:spacing w:val="-2"/>
          <w:sz w:val="24"/>
        </w:rPr>
        <w:t xml:space="preserve"> </w:t>
      </w:r>
      <w:r>
        <w:rPr>
          <w:sz w:val="24"/>
        </w:rPr>
        <w:t>house</w:t>
      </w:r>
      <w:r>
        <w:rPr>
          <w:spacing w:val="-2"/>
          <w:sz w:val="24"/>
        </w:rPr>
        <w:t xml:space="preserve"> </w:t>
      </w:r>
      <w:r>
        <w:rPr>
          <w:sz w:val="24"/>
        </w:rPr>
        <w:t>has</w:t>
      </w:r>
      <w:r>
        <w:rPr>
          <w:spacing w:val="2"/>
          <w:sz w:val="24"/>
        </w:rPr>
        <w:t xml:space="preserve"> </w:t>
      </w:r>
      <w:r>
        <w:rPr>
          <w:sz w:val="24"/>
        </w:rPr>
        <w:t>been</w:t>
      </w:r>
      <w:r>
        <w:rPr>
          <w:spacing w:val="-2"/>
          <w:sz w:val="24"/>
        </w:rPr>
        <w:t xml:space="preserve"> </w:t>
      </w:r>
      <w:r>
        <w:rPr>
          <w:sz w:val="24"/>
        </w:rPr>
        <w:t>blown</w:t>
      </w:r>
      <w:r>
        <w:rPr>
          <w:spacing w:val="-2"/>
          <w:sz w:val="24"/>
        </w:rPr>
        <w:t xml:space="preserve"> </w:t>
      </w:r>
      <w:r>
        <w:rPr>
          <w:sz w:val="24"/>
        </w:rPr>
        <w:t>apart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strong</w:t>
      </w:r>
      <w:r>
        <w:rPr>
          <w:spacing w:val="-2"/>
          <w:sz w:val="24"/>
        </w:rPr>
        <w:t xml:space="preserve"> </w:t>
      </w:r>
      <w:r>
        <w:rPr>
          <w:sz w:val="24"/>
        </w:rPr>
        <w:t>winds</w:t>
      </w:r>
      <w:r>
        <w:rPr>
          <w:spacing w:val="-51"/>
          <w:sz w:val="24"/>
        </w:rPr>
        <w:t xml:space="preserve"> </w:t>
      </w:r>
      <w:r>
        <w:rPr>
          <w:sz w:val="24"/>
        </w:rPr>
        <w:t>this spring and needs to be rebuilt. The fire hose is currently in the boot room of the</w:t>
      </w:r>
      <w:r>
        <w:rPr>
          <w:spacing w:val="1"/>
          <w:sz w:val="24"/>
        </w:rPr>
        <w:t xml:space="preserve"> </w:t>
      </w:r>
      <w:r>
        <w:rPr>
          <w:sz w:val="24"/>
        </w:rPr>
        <w:t>Coast</w:t>
      </w:r>
      <w:r>
        <w:rPr>
          <w:spacing w:val="-2"/>
          <w:sz w:val="24"/>
        </w:rPr>
        <w:t xml:space="preserve"> </w:t>
      </w:r>
      <w:r>
        <w:rPr>
          <w:sz w:val="24"/>
        </w:rPr>
        <w:t>Guard</w:t>
      </w:r>
      <w:r>
        <w:rPr>
          <w:spacing w:val="-2"/>
          <w:sz w:val="24"/>
        </w:rPr>
        <w:t xml:space="preserve"> </w:t>
      </w:r>
      <w:r>
        <w:rPr>
          <w:sz w:val="24"/>
        </w:rPr>
        <w:t>house.</w:t>
      </w:r>
    </w:p>
    <w:p w14:paraId="37801A21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61"/>
        <w:ind w:right="1061"/>
        <w:rPr>
          <w:sz w:val="24"/>
        </w:rPr>
      </w:pPr>
      <w:r>
        <w:rPr>
          <w:sz w:val="24"/>
        </w:rPr>
        <w:t>Two side-impact</w:t>
      </w:r>
      <w:r>
        <w:rPr>
          <w:spacing w:val="-4"/>
          <w:sz w:val="24"/>
        </w:rPr>
        <w:t xml:space="preserve"> </w:t>
      </w:r>
      <w:r>
        <w:rPr>
          <w:sz w:val="24"/>
        </w:rPr>
        <w:t>helmets</w:t>
      </w:r>
      <w:r>
        <w:rPr>
          <w:spacing w:val="-2"/>
          <w:sz w:val="24"/>
        </w:rPr>
        <w:t xml:space="preserve"> </w:t>
      </w:r>
      <w:r>
        <w:rPr>
          <w:sz w:val="24"/>
        </w:rPr>
        <w:t>necessary</w:t>
      </w:r>
      <w:r>
        <w:rPr>
          <w:spacing w:val="-4"/>
          <w:sz w:val="24"/>
        </w:rPr>
        <w:t xml:space="preserve"> </w:t>
      </w:r>
      <w:r>
        <w:rPr>
          <w:sz w:val="24"/>
        </w:rPr>
        <w:t>for crane</w:t>
      </w:r>
      <w:r>
        <w:rPr>
          <w:spacing w:val="-2"/>
          <w:sz w:val="24"/>
        </w:rPr>
        <w:t xml:space="preserve"> </w:t>
      </w:r>
      <w:r>
        <w:rPr>
          <w:sz w:val="24"/>
        </w:rPr>
        <w:t>operation</w:t>
      </w:r>
      <w:r>
        <w:rPr>
          <w:spacing w:val="-4"/>
          <w:sz w:val="24"/>
        </w:rPr>
        <w:t xml:space="preserve"> </w:t>
      </w:r>
      <w:r>
        <w:rPr>
          <w:sz w:val="24"/>
        </w:rPr>
        <w:t>safety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missing</w:t>
      </w:r>
      <w:r>
        <w:rPr>
          <w:spacing w:val="-4"/>
          <w:sz w:val="24"/>
        </w:rPr>
        <w:t xml:space="preserve"> </w:t>
      </w:r>
      <w:r>
        <w:rPr>
          <w:sz w:val="24"/>
        </w:rPr>
        <w:t>straps</w:t>
      </w:r>
      <w:r>
        <w:rPr>
          <w:spacing w:val="-4"/>
          <w:sz w:val="24"/>
        </w:rPr>
        <w:t xml:space="preserve"> </w:t>
      </w:r>
      <w:r>
        <w:rPr>
          <w:sz w:val="24"/>
        </w:rPr>
        <w:t>need</w:t>
      </w:r>
      <w:r>
        <w:rPr>
          <w:spacing w:val="-51"/>
          <w:sz w:val="24"/>
        </w:rPr>
        <w:t xml:space="preserve"> </w:t>
      </w:r>
      <w:r>
        <w:rPr>
          <w:sz w:val="24"/>
        </w:rPr>
        <w:t>to be</w:t>
      </w:r>
      <w:r>
        <w:rPr>
          <w:spacing w:val="-1"/>
          <w:sz w:val="24"/>
        </w:rPr>
        <w:t xml:space="preserve"> </w:t>
      </w:r>
      <w:r>
        <w:rPr>
          <w:sz w:val="24"/>
        </w:rPr>
        <w:t>replaced.</w:t>
      </w:r>
    </w:p>
    <w:p w14:paraId="4877488B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ind w:right="1000"/>
        <w:rPr>
          <w:sz w:val="24"/>
        </w:rPr>
      </w:pPr>
      <w:r>
        <w:rPr>
          <w:sz w:val="24"/>
        </w:rPr>
        <w:t>A safety railing on the port side, near the stern, of the Safeboat is cracked and has</w:t>
      </w:r>
      <w:r>
        <w:rPr>
          <w:spacing w:val="1"/>
          <w:sz w:val="24"/>
        </w:rPr>
        <w:t xml:space="preserve"> </w:t>
      </w:r>
      <w:r>
        <w:rPr>
          <w:sz w:val="24"/>
        </w:rPr>
        <w:t>completely</w:t>
      </w:r>
      <w:r>
        <w:rPr>
          <w:spacing w:val="-3"/>
          <w:sz w:val="24"/>
        </w:rPr>
        <w:t xml:space="preserve"> </w:t>
      </w:r>
      <w:r>
        <w:rPr>
          <w:sz w:val="24"/>
        </w:rPr>
        <w:t>detached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connection</w:t>
      </w:r>
      <w:r>
        <w:rPr>
          <w:spacing w:val="-4"/>
          <w:sz w:val="24"/>
        </w:rPr>
        <w:t xml:space="preserve"> </w:t>
      </w:r>
      <w:r>
        <w:rPr>
          <w:sz w:val="24"/>
        </w:rPr>
        <w:t>point,</w:t>
      </w:r>
      <w:r>
        <w:rPr>
          <w:spacing w:val="-4"/>
          <w:sz w:val="24"/>
        </w:rPr>
        <w:t xml:space="preserve"> </w:t>
      </w:r>
      <w:r>
        <w:rPr>
          <w:sz w:val="24"/>
        </w:rPr>
        <w:t>causing</w:t>
      </w:r>
      <w:r>
        <w:rPr>
          <w:spacing w:val="1"/>
          <w:sz w:val="24"/>
        </w:rPr>
        <w:t xml:space="preserve"> </w:t>
      </w:r>
      <w:r>
        <w:rPr>
          <w:sz w:val="24"/>
        </w:rPr>
        <w:t>the railing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rattle</w:t>
      </w:r>
      <w:r>
        <w:rPr>
          <w:spacing w:val="-5"/>
          <w:sz w:val="24"/>
        </w:rPr>
        <w:t xml:space="preserve"> </w:t>
      </w:r>
      <w:r>
        <w:rPr>
          <w:sz w:val="24"/>
        </w:rPr>
        <w:t>when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tag</w:t>
      </w:r>
      <w:r>
        <w:rPr>
          <w:spacing w:val="-5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attached.</w:t>
      </w:r>
    </w:p>
    <w:p w14:paraId="2326CD32" w14:textId="77777777" w:rsidR="001A65EA" w:rsidRDefault="001A65EA">
      <w:pPr>
        <w:rPr>
          <w:sz w:val="24"/>
        </w:rPr>
        <w:sectPr w:rsidR="001A65EA">
          <w:pgSz w:w="12240" w:h="15840"/>
          <w:pgMar w:top="1320" w:right="620" w:bottom="280" w:left="520" w:header="768" w:footer="0" w:gutter="0"/>
          <w:cols w:space="720"/>
        </w:sectPr>
      </w:pPr>
    </w:p>
    <w:p w14:paraId="229AC2B2" w14:textId="77777777" w:rsidR="001A65EA" w:rsidRDefault="001A65EA">
      <w:pPr>
        <w:pStyle w:val="BodyText"/>
        <w:spacing w:before="1"/>
        <w:rPr>
          <w:sz w:val="14"/>
        </w:rPr>
      </w:pPr>
    </w:p>
    <w:p w14:paraId="262BDDBD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100" w:line="242" w:lineRule="auto"/>
        <w:ind w:right="1301"/>
        <w:rPr>
          <w:sz w:val="24"/>
        </w:rPr>
      </w:pPr>
      <w:r>
        <w:rPr>
          <w:sz w:val="24"/>
        </w:rPr>
        <w:t>Metal</w:t>
      </w:r>
      <w:r>
        <w:rPr>
          <w:spacing w:val="-4"/>
          <w:sz w:val="24"/>
        </w:rPr>
        <w:t xml:space="preserve"> </w:t>
      </w:r>
      <w:r>
        <w:rPr>
          <w:sz w:val="24"/>
        </w:rPr>
        <w:t>mesh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several</w:t>
      </w:r>
      <w:r>
        <w:rPr>
          <w:spacing w:val="-4"/>
          <w:sz w:val="24"/>
        </w:rPr>
        <w:t xml:space="preserve"> </w:t>
      </w:r>
      <w:r>
        <w:rPr>
          <w:sz w:val="24"/>
        </w:rPr>
        <w:t>“windows”</w:t>
      </w:r>
      <w:r>
        <w:rPr>
          <w:spacing w:val="-4"/>
          <w:sz w:val="24"/>
        </w:rPr>
        <w:t xml:space="preserve"> </w:t>
      </w:r>
      <w:r>
        <w:rPr>
          <w:sz w:val="24"/>
        </w:rPr>
        <w:t>along</w:t>
      </w:r>
      <w:r>
        <w:rPr>
          <w:spacing w:val="1"/>
          <w:sz w:val="24"/>
        </w:rPr>
        <w:t xml:space="preserve"> </w:t>
      </w:r>
      <w:r>
        <w:rPr>
          <w:sz w:val="24"/>
        </w:rPr>
        <w:t>the perimeter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cistern have</w:t>
      </w:r>
      <w:r>
        <w:rPr>
          <w:spacing w:val="-2"/>
          <w:sz w:val="24"/>
        </w:rPr>
        <w:t xml:space="preserve"> </w:t>
      </w:r>
      <w:r>
        <w:rPr>
          <w:sz w:val="24"/>
        </w:rPr>
        <w:t>corroded</w:t>
      </w:r>
      <w:r>
        <w:rPr>
          <w:spacing w:val="-52"/>
          <w:sz w:val="24"/>
        </w:rPr>
        <w:t xml:space="preserve"> </w:t>
      </w:r>
      <w:r>
        <w:rPr>
          <w:sz w:val="24"/>
        </w:rPr>
        <w:t>open,</w:t>
      </w:r>
      <w:r>
        <w:rPr>
          <w:spacing w:val="-4"/>
          <w:sz w:val="24"/>
        </w:rPr>
        <w:t xml:space="preserve"> </w:t>
      </w:r>
      <w:r>
        <w:rPr>
          <w:sz w:val="24"/>
        </w:rPr>
        <w:t>allowing</w:t>
      </w:r>
      <w:r>
        <w:rPr>
          <w:spacing w:val="-3"/>
          <w:sz w:val="24"/>
        </w:rPr>
        <w:t xml:space="preserve"> </w:t>
      </w:r>
      <w:r>
        <w:rPr>
          <w:sz w:val="24"/>
        </w:rPr>
        <w:t>sediment,</w:t>
      </w:r>
      <w:r>
        <w:rPr>
          <w:spacing w:val="-4"/>
          <w:sz w:val="24"/>
        </w:rPr>
        <w:t xml:space="preserve"> </w:t>
      </w:r>
      <w:r>
        <w:rPr>
          <w:sz w:val="24"/>
        </w:rPr>
        <w:t>debris,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potentially</w:t>
      </w:r>
      <w:r>
        <w:rPr>
          <w:spacing w:val="-5"/>
          <w:sz w:val="24"/>
        </w:rPr>
        <w:t xml:space="preserve"> </w:t>
      </w:r>
      <w:r>
        <w:rPr>
          <w:sz w:val="24"/>
        </w:rPr>
        <w:t>birds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enter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cistern.</w:t>
      </w:r>
    </w:p>
    <w:p w14:paraId="7BE6628A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56"/>
        <w:ind w:right="1088"/>
        <w:rPr>
          <w:sz w:val="24"/>
        </w:rPr>
      </w:pPr>
      <w:r>
        <w:rPr>
          <w:sz w:val="24"/>
        </w:rPr>
        <w:t>Yamaha</w:t>
      </w:r>
      <w:r>
        <w:rPr>
          <w:spacing w:val="-5"/>
          <w:sz w:val="24"/>
        </w:rPr>
        <w:t xml:space="preserve"> </w:t>
      </w:r>
      <w:r>
        <w:rPr>
          <w:sz w:val="24"/>
        </w:rPr>
        <w:t>9.9hp</w:t>
      </w:r>
      <w:r>
        <w:rPr>
          <w:spacing w:val="-2"/>
          <w:sz w:val="24"/>
        </w:rPr>
        <w:t xml:space="preserve"> </w:t>
      </w:r>
      <w:r>
        <w:rPr>
          <w:sz w:val="24"/>
        </w:rPr>
        <w:t>(kicker)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idle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air hose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outboard</w:t>
      </w:r>
      <w:r>
        <w:rPr>
          <w:spacing w:val="-2"/>
          <w:sz w:val="24"/>
        </w:rPr>
        <w:t xml:space="preserve"> </w:t>
      </w:r>
      <w:r>
        <w:rPr>
          <w:sz w:val="24"/>
        </w:rPr>
        <w:t>motor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damaged</w:t>
      </w:r>
      <w:r>
        <w:rPr>
          <w:spacing w:val="-52"/>
          <w:sz w:val="24"/>
        </w:rPr>
        <w:t xml:space="preserve"> </w:t>
      </w:r>
      <w:r>
        <w:rPr>
          <w:sz w:val="24"/>
        </w:rPr>
        <w:t>and needs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replaced.</w:t>
      </w:r>
    </w:p>
    <w:p w14:paraId="505F41E4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ind w:right="910"/>
        <w:rPr>
          <w:sz w:val="24"/>
        </w:rPr>
      </w:pPr>
      <w:r>
        <w:rPr>
          <w:sz w:val="24"/>
        </w:rPr>
        <w:t>Post-installation testing of the freshwater flow meter revealed that the flow meter is</w:t>
      </w:r>
      <w:r>
        <w:rPr>
          <w:spacing w:val="1"/>
          <w:sz w:val="24"/>
        </w:rPr>
        <w:t xml:space="preserve"> </w:t>
      </w:r>
      <w:r>
        <w:rPr>
          <w:sz w:val="24"/>
        </w:rPr>
        <w:t>unable to detect water usage at low flow faucets and shower, thus underestimating the</w:t>
      </w:r>
      <w:r>
        <w:rPr>
          <w:spacing w:val="-52"/>
          <w:sz w:val="24"/>
        </w:rPr>
        <w:t xml:space="preserve"> </w:t>
      </w:r>
      <w:r>
        <w:rPr>
          <w:sz w:val="24"/>
        </w:rPr>
        <w:t>amount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water</w:t>
      </w:r>
      <w:r>
        <w:rPr>
          <w:spacing w:val="-2"/>
          <w:sz w:val="24"/>
        </w:rPr>
        <w:t xml:space="preserve"> </w:t>
      </w:r>
      <w:r>
        <w:rPr>
          <w:sz w:val="24"/>
        </w:rPr>
        <w:t>used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PRBO</w:t>
      </w:r>
      <w:r>
        <w:rPr>
          <w:spacing w:val="-2"/>
          <w:sz w:val="24"/>
        </w:rPr>
        <w:t xml:space="preserve"> </w:t>
      </w:r>
      <w:r>
        <w:rPr>
          <w:sz w:val="24"/>
        </w:rPr>
        <w:t>house.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recommended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sensitive</w:t>
      </w:r>
      <w:r>
        <w:rPr>
          <w:spacing w:val="-3"/>
          <w:sz w:val="24"/>
        </w:rPr>
        <w:t xml:space="preserve"> </w:t>
      </w:r>
      <w:r>
        <w:rPr>
          <w:sz w:val="24"/>
        </w:rPr>
        <w:t>flow</w:t>
      </w:r>
      <w:r>
        <w:rPr>
          <w:spacing w:val="-51"/>
          <w:sz w:val="24"/>
        </w:rPr>
        <w:t xml:space="preserve"> </w:t>
      </w:r>
      <w:r>
        <w:rPr>
          <w:sz w:val="24"/>
        </w:rPr>
        <w:t>meter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>
        <w:rPr>
          <w:sz w:val="24"/>
        </w:rPr>
        <w:t>installed.</w:t>
      </w:r>
    </w:p>
    <w:p w14:paraId="716FA81C" w14:textId="77777777" w:rsidR="001A65EA" w:rsidRDefault="00AC2435">
      <w:pPr>
        <w:pStyle w:val="Heading2"/>
        <w:numPr>
          <w:ilvl w:val="0"/>
          <w:numId w:val="1"/>
        </w:numPr>
        <w:tabs>
          <w:tab w:val="left" w:pos="1639"/>
          <w:tab w:val="left" w:pos="1640"/>
        </w:tabs>
        <w:spacing w:before="60"/>
        <w:ind w:right="1167"/>
      </w:pPr>
      <w:r>
        <w:t>Annual</w:t>
      </w:r>
      <w:r>
        <w:rPr>
          <w:spacing w:val="-3"/>
        </w:rPr>
        <w:t xml:space="preserve"> </w:t>
      </w:r>
      <w:r>
        <w:t>maintenance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Honda 15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Yamaha 25</w:t>
      </w:r>
      <w:r>
        <w:rPr>
          <w:spacing w:val="2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North</w:t>
      </w:r>
      <w:r>
        <w:rPr>
          <w:spacing w:val="-2"/>
        </w:rPr>
        <w:t xml:space="preserve"> </w:t>
      </w:r>
      <w:r>
        <w:t>Landing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overdue</w:t>
      </w:r>
      <w:r>
        <w:rPr>
          <w:spacing w:val="-5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performed</w:t>
      </w:r>
      <w:r>
        <w:rPr>
          <w:spacing w:val="-1"/>
        </w:rPr>
        <w:t xml:space="preserve"> </w:t>
      </w:r>
      <w:r>
        <w:t>asap.</w:t>
      </w:r>
    </w:p>
    <w:p w14:paraId="639123AB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ind w:right="1178"/>
        <w:rPr>
          <w:sz w:val="24"/>
        </w:rPr>
      </w:pPr>
      <w:r>
        <w:rPr>
          <w:sz w:val="24"/>
        </w:rPr>
        <w:t>Air</w:t>
      </w:r>
      <w:r>
        <w:rPr>
          <w:spacing w:val="-3"/>
          <w:sz w:val="24"/>
        </w:rPr>
        <w:t xml:space="preserve"> </w:t>
      </w:r>
      <w:r>
        <w:rPr>
          <w:sz w:val="24"/>
        </w:rPr>
        <w:t>flow</w:t>
      </w:r>
      <w:r>
        <w:rPr>
          <w:spacing w:val="-2"/>
          <w:sz w:val="24"/>
        </w:rPr>
        <w:t xml:space="preserve"> </w:t>
      </w:r>
      <w:r>
        <w:rPr>
          <w:sz w:val="24"/>
        </w:rPr>
        <w:t>gaps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gravity tank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open,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longer covered</w:t>
      </w:r>
      <w:r>
        <w:rPr>
          <w:spacing w:val="2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mesh,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present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51"/>
          <w:sz w:val="24"/>
        </w:rPr>
        <w:t xml:space="preserve"> </w:t>
      </w:r>
      <w:r>
        <w:rPr>
          <w:sz w:val="24"/>
        </w:rPr>
        <w:t>hazard to wildlife. The tank either needs to be disassembled or the gaps need to be</w:t>
      </w:r>
      <w:r>
        <w:rPr>
          <w:spacing w:val="1"/>
          <w:sz w:val="24"/>
        </w:rPr>
        <w:t xml:space="preserve"> </w:t>
      </w:r>
      <w:r>
        <w:rPr>
          <w:sz w:val="24"/>
        </w:rPr>
        <w:t>covered with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permanent</w:t>
      </w:r>
      <w:r>
        <w:rPr>
          <w:spacing w:val="-1"/>
          <w:sz w:val="24"/>
        </w:rPr>
        <w:t xml:space="preserve"> </w:t>
      </w:r>
      <w:r>
        <w:rPr>
          <w:sz w:val="24"/>
        </w:rPr>
        <w:t>fix.</w:t>
      </w:r>
    </w:p>
    <w:p w14:paraId="52124DBB" w14:textId="77777777" w:rsidR="001A65EA" w:rsidRDefault="00AC2435">
      <w:pPr>
        <w:pStyle w:val="ListParagraph"/>
        <w:numPr>
          <w:ilvl w:val="0"/>
          <w:numId w:val="1"/>
        </w:numPr>
        <w:tabs>
          <w:tab w:val="left" w:pos="1639"/>
          <w:tab w:val="left" w:pos="1640"/>
        </w:tabs>
        <w:spacing w:before="61"/>
        <w:ind w:right="1012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teeth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slewing</w:t>
      </w:r>
      <w:r>
        <w:rPr>
          <w:spacing w:val="-3"/>
          <w:sz w:val="24"/>
        </w:rPr>
        <w:t xml:space="preserve"> </w:t>
      </w:r>
      <w:r>
        <w:rPr>
          <w:sz w:val="24"/>
        </w:rPr>
        <w:t>gear</w:t>
      </w:r>
      <w:r>
        <w:rPr>
          <w:spacing w:val="-3"/>
          <w:sz w:val="24"/>
        </w:rPr>
        <w:t xml:space="preserve"> </w:t>
      </w:r>
      <w:r>
        <w:rPr>
          <w:sz w:val="24"/>
        </w:rPr>
        <w:t>at North Landing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worn</w:t>
      </w:r>
      <w:r>
        <w:rPr>
          <w:spacing w:val="-4"/>
          <w:sz w:val="24"/>
        </w:rPr>
        <w:t xml:space="preserve"> </w:t>
      </w:r>
      <w:r>
        <w:rPr>
          <w:sz w:val="24"/>
        </w:rPr>
        <w:t>down so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the chain slips</w:t>
      </w:r>
      <w:r>
        <w:rPr>
          <w:spacing w:val="-51"/>
          <w:sz w:val="24"/>
        </w:rPr>
        <w:t xml:space="preserve"> </w:t>
      </w:r>
      <w:r>
        <w:rPr>
          <w:sz w:val="24"/>
        </w:rPr>
        <w:t>over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gear</w:t>
      </w:r>
      <w:r>
        <w:rPr>
          <w:spacing w:val="-2"/>
          <w:sz w:val="24"/>
        </w:rPr>
        <w:t xml:space="preserve"> </w:t>
      </w:r>
      <w:r>
        <w:rPr>
          <w:sz w:val="24"/>
        </w:rPr>
        <w:t>while</w:t>
      </w:r>
      <w:r>
        <w:rPr>
          <w:spacing w:val="-1"/>
          <w:sz w:val="24"/>
        </w:rPr>
        <w:t xml:space="preserve"> </w:t>
      </w:r>
      <w:r>
        <w:rPr>
          <w:sz w:val="24"/>
        </w:rPr>
        <w:t>slewing.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gear</w:t>
      </w:r>
      <w:r>
        <w:rPr>
          <w:spacing w:val="-3"/>
          <w:sz w:val="24"/>
        </w:rPr>
        <w:t xml:space="preserve"> </w:t>
      </w:r>
      <w:r>
        <w:rPr>
          <w:sz w:val="24"/>
        </w:rPr>
        <w:t>should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replaced.</w:t>
      </w:r>
    </w:p>
    <w:p w14:paraId="233CED61" w14:textId="77777777" w:rsidR="001A65EA" w:rsidRDefault="001A65EA">
      <w:pPr>
        <w:pStyle w:val="BodyText"/>
        <w:spacing w:before="1"/>
        <w:rPr>
          <w:sz w:val="23"/>
        </w:rPr>
      </w:pPr>
    </w:p>
    <w:p w14:paraId="736B7209" w14:textId="77777777" w:rsidR="001A65EA" w:rsidRDefault="00AC2435">
      <w:pPr>
        <w:pStyle w:val="Heading1"/>
      </w:pPr>
      <w:r>
        <w:rPr>
          <w:color w:val="00599E"/>
        </w:rPr>
        <w:t>Solar/Electric/Fuel/Water</w:t>
      </w:r>
    </w:p>
    <w:p w14:paraId="7C02AE44" w14:textId="77777777" w:rsidR="001A65EA" w:rsidRDefault="00AC2435">
      <w:pPr>
        <w:pStyle w:val="Heading2"/>
        <w:spacing w:before="240"/>
        <w:jc w:val="both"/>
      </w:pPr>
      <w:r>
        <w:t>PV</w:t>
      </w:r>
      <w:r>
        <w:rPr>
          <w:spacing w:val="-2"/>
        </w:rPr>
        <w:t xml:space="preserve"> </w:t>
      </w:r>
      <w:r>
        <w:t>System</w:t>
      </w:r>
    </w:p>
    <w:p w14:paraId="0DE44F3B" w14:textId="77777777" w:rsidR="001A65EA" w:rsidRDefault="00AC2435">
      <w:pPr>
        <w:pStyle w:val="BodyText"/>
        <w:tabs>
          <w:tab w:val="left" w:pos="5510"/>
        </w:tabs>
        <w:ind w:left="1641"/>
        <w:jc w:val="both"/>
      </w:pPr>
      <w:r>
        <w:t>Distilled</w:t>
      </w:r>
      <w:r>
        <w:rPr>
          <w:spacing w:val="-3"/>
        </w:rPr>
        <w:t xml:space="preserve"> </w:t>
      </w:r>
      <w:r>
        <w:t>water</w:t>
      </w:r>
      <w:r>
        <w:rPr>
          <w:spacing w:val="1"/>
        </w:rPr>
        <w:t xml:space="preserve"> </w:t>
      </w:r>
      <w:r>
        <w:t>used:</w:t>
      </w:r>
      <w:r>
        <w:tab/>
        <w:t>0</w:t>
      </w:r>
      <w:r>
        <w:rPr>
          <w:spacing w:val="-2"/>
        </w:rPr>
        <w:t xml:space="preserve"> </w:t>
      </w:r>
      <w:r>
        <w:t>gallons</w:t>
      </w:r>
    </w:p>
    <w:p w14:paraId="0AC04CE6" w14:textId="77777777" w:rsidR="001A65EA" w:rsidRDefault="00AC2435">
      <w:pPr>
        <w:pStyle w:val="BodyText"/>
        <w:tabs>
          <w:tab w:val="left" w:pos="5508"/>
        </w:tabs>
        <w:ind w:left="1640"/>
        <w:jc w:val="both"/>
      </w:pPr>
      <w:r>
        <w:t>Distilled</w:t>
      </w:r>
      <w:r>
        <w:rPr>
          <w:spacing w:val="-4"/>
        </w:rPr>
        <w:t xml:space="preserve"> </w:t>
      </w:r>
      <w:r>
        <w:t>water</w:t>
      </w:r>
      <w:r>
        <w:rPr>
          <w:spacing w:val="2"/>
        </w:rPr>
        <w:t xml:space="preserve"> </w:t>
      </w:r>
      <w:r>
        <w:t>reserves:</w:t>
      </w:r>
      <w:r>
        <w:tab/>
        <w:t>30</w:t>
      </w:r>
      <w:r>
        <w:rPr>
          <w:spacing w:val="2"/>
        </w:rPr>
        <w:t xml:space="preserve"> </w:t>
      </w:r>
      <w:r>
        <w:t>gallons</w:t>
      </w:r>
    </w:p>
    <w:p w14:paraId="0E52CB74" w14:textId="77777777" w:rsidR="001A65EA" w:rsidRDefault="00AC2435">
      <w:pPr>
        <w:pStyle w:val="Heading2"/>
        <w:jc w:val="both"/>
      </w:pPr>
      <w:r>
        <w:t>Generator</w:t>
      </w:r>
      <w:r>
        <w:rPr>
          <w:spacing w:val="-2"/>
        </w:rPr>
        <w:t xml:space="preserve"> </w:t>
      </w:r>
      <w:r>
        <w:t>run times</w:t>
      </w:r>
    </w:p>
    <w:p w14:paraId="1953E7F3" w14:textId="77777777" w:rsidR="001A65EA" w:rsidRDefault="00AC2435">
      <w:pPr>
        <w:pStyle w:val="BodyText"/>
        <w:tabs>
          <w:tab w:val="left" w:pos="5507"/>
          <w:tab w:val="left" w:pos="7393"/>
        </w:tabs>
        <w:ind w:left="1640" w:right="2051"/>
        <w:jc w:val="both"/>
      </w:pPr>
      <w:r>
        <w:t>Kohler</w:t>
      </w:r>
      <w:r>
        <w:rPr>
          <w:spacing w:val="-4"/>
        </w:rPr>
        <w:t xml:space="preserve"> </w:t>
      </w:r>
      <w:r>
        <w:t>30REOZJC</w:t>
      </w:r>
      <w:r>
        <w:rPr>
          <w:spacing w:val="-1"/>
        </w:rPr>
        <w:t xml:space="preserve"> </w:t>
      </w:r>
      <w:r>
        <w:t>(Speedwagon):</w:t>
      </w:r>
      <w:r>
        <w:tab/>
        <w:t>4.2</w:t>
      </w:r>
      <w:r>
        <w:rPr>
          <w:spacing w:val="-1"/>
        </w:rPr>
        <w:t xml:space="preserve"> </w:t>
      </w:r>
      <w:r>
        <w:t>hours</w:t>
      </w:r>
      <w:r>
        <w:tab/>
        <w:t>(713.4 on meter)</w:t>
      </w:r>
      <w:r>
        <w:rPr>
          <w:spacing w:val="-51"/>
        </w:rPr>
        <w:t xml:space="preserve"> </w:t>
      </w:r>
      <w:r>
        <w:t>Kohler</w:t>
      </w:r>
      <w:r>
        <w:rPr>
          <w:spacing w:val="-4"/>
        </w:rPr>
        <w:t xml:space="preserve"> </w:t>
      </w:r>
      <w:r>
        <w:t>40REOZK</w:t>
      </w:r>
      <w:r>
        <w:rPr>
          <w:spacing w:val="-1"/>
        </w:rPr>
        <w:t xml:space="preserve"> </w:t>
      </w:r>
      <w:r>
        <w:t>(Zeke):</w:t>
      </w:r>
      <w:r>
        <w:tab/>
        <w:t>20.5</w:t>
      </w:r>
      <w:r>
        <w:rPr>
          <w:spacing w:val="-3"/>
        </w:rPr>
        <w:t xml:space="preserve"> </w:t>
      </w:r>
      <w:r>
        <w:t>hours</w:t>
      </w:r>
      <w:r>
        <w:tab/>
        <w:t>(644.1 on meter)</w:t>
      </w:r>
      <w:r>
        <w:rPr>
          <w:spacing w:val="-52"/>
        </w:rPr>
        <w:t xml:space="preserve"> </w:t>
      </w:r>
      <w:r>
        <w:t>Kohler</w:t>
      </w:r>
      <w:r>
        <w:rPr>
          <w:spacing w:val="-3"/>
        </w:rPr>
        <w:t xml:space="preserve"> </w:t>
      </w:r>
      <w:r>
        <w:t>15REOZK</w:t>
      </w:r>
      <w:r>
        <w:rPr>
          <w:spacing w:val="-1"/>
        </w:rPr>
        <w:t xml:space="preserve"> </w:t>
      </w:r>
      <w:r>
        <w:t>(PeeVee</w:t>
      </w:r>
      <w:r>
        <w:rPr>
          <w:spacing w:val="-2"/>
        </w:rPr>
        <w:t xml:space="preserve"> </w:t>
      </w:r>
      <w:r>
        <w:t xml:space="preserve">Herman):       </w:t>
      </w:r>
      <w:r>
        <w:rPr>
          <w:spacing w:val="17"/>
        </w:rPr>
        <w:t xml:space="preserve"> </w:t>
      </w:r>
      <w:r>
        <w:t>27.0</w:t>
      </w:r>
      <w:r>
        <w:rPr>
          <w:spacing w:val="-2"/>
        </w:rPr>
        <w:t xml:space="preserve"> </w:t>
      </w:r>
      <w:r>
        <w:t>hours</w:t>
      </w:r>
      <w:r>
        <w:tab/>
        <w:t>(106.3 on meter)</w:t>
      </w:r>
      <w:r>
        <w:rPr>
          <w:spacing w:val="-51"/>
        </w:rPr>
        <w:t xml:space="preserve"> </w:t>
      </w:r>
      <w:r>
        <w:t>Webasto:</w:t>
      </w:r>
      <w:r>
        <w:tab/>
        <w:t>0</w:t>
      </w:r>
      <w:r>
        <w:rPr>
          <w:spacing w:val="2"/>
        </w:rPr>
        <w:t xml:space="preserve"> </w:t>
      </w:r>
      <w:r>
        <w:t>hours</w:t>
      </w:r>
    </w:p>
    <w:p w14:paraId="42F621B4" w14:textId="77777777" w:rsidR="001A65EA" w:rsidRDefault="00AC2435">
      <w:pPr>
        <w:pStyle w:val="Heading2"/>
        <w:spacing w:line="292" w:lineRule="exact"/>
        <w:jc w:val="both"/>
      </w:pPr>
      <w:r>
        <w:t>Power</w:t>
      </w:r>
      <w:r>
        <w:rPr>
          <w:spacing w:val="-1"/>
        </w:rPr>
        <w:t xml:space="preserve"> </w:t>
      </w:r>
      <w:r>
        <w:t>use</w:t>
      </w:r>
    </w:p>
    <w:p w14:paraId="7777DAB7" w14:textId="77777777" w:rsidR="001A65EA" w:rsidRDefault="00AC2435">
      <w:pPr>
        <w:pStyle w:val="BodyText"/>
        <w:ind w:left="1640"/>
        <w:jc w:val="both"/>
      </w:pPr>
      <w:r>
        <w:t>Facilities</w:t>
      </w:r>
      <w:r>
        <w:rPr>
          <w:spacing w:val="-3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t>use:</w:t>
      </w:r>
      <w:r>
        <w:rPr>
          <w:spacing w:val="54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93,571;</w:t>
      </w:r>
      <w:r>
        <w:rPr>
          <w:spacing w:val="-2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94,223;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652</w:t>
      </w:r>
      <w:r>
        <w:rPr>
          <w:spacing w:val="-1"/>
        </w:rPr>
        <w:t xml:space="preserve"> </w:t>
      </w:r>
      <w:r>
        <w:t>kWh</w:t>
      </w:r>
    </w:p>
    <w:p w14:paraId="4C0EA700" w14:textId="77777777" w:rsidR="001A65EA" w:rsidRDefault="00AC2435">
      <w:pPr>
        <w:pStyle w:val="Heading2"/>
        <w:jc w:val="both"/>
      </w:pPr>
      <w:r>
        <w:t>Fuel</w:t>
      </w:r>
      <w:r>
        <w:rPr>
          <w:spacing w:val="-2"/>
        </w:rPr>
        <w:t xml:space="preserve"> </w:t>
      </w:r>
      <w:r>
        <w:t>Reserves</w:t>
      </w:r>
    </w:p>
    <w:p w14:paraId="6929830A" w14:textId="77777777" w:rsidR="001A65EA" w:rsidRDefault="00AC2435">
      <w:pPr>
        <w:pStyle w:val="BodyText"/>
        <w:tabs>
          <w:tab w:val="left" w:pos="5508"/>
        </w:tabs>
        <w:ind w:left="1640"/>
        <w:jc w:val="both"/>
      </w:pPr>
      <w:r>
        <w:t>Diesel</w:t>
      </w:r>
      <w:r>
        <w:rPr>
          <w:spacing w:val="-3"/>
        </w:rPr>
        <w:t xml:space="preserve"> </w:t>
      </w:r>
      <w:r>
        <w:t>used:</w:t>
      </w:r>
      <w:r>
        <w:tab/>
        <w:t>48.4</w:t>
      </w:r>
      <w:r>
        <w:rPr>
          <w:spacing w:val="-1"/>
        </w:rPr>
        <w:t xml:space="preserve"> </w:t>
      </w:r>
      <w:r>
        <w:t>gallons</w:t>
      </w:r>
    </w:p>
    <w:p w14:paraId="789500E1" w14:textId="77777777" w:rsidR="001A65EA" w:rsidRDefault="00AC2435">
      <w:pPr>
        <w:pStyle w:val="BodyText"/>
        <w:tabs>
          <w:tab w:val="left" w:pos="5508"/>
        </w:tabs>
        <w:ind w:left="1640"/>
        <w:jc w:val="both"/>
      </w:pPr>
      <w:r>
        <w:t>Diesel</w:t>
      </w:r>
      <w:r>
        <w:rPr>
          <w:spacing w:val="-3"/>
        </w:rPr>
        <w:t xml:space="preserve"> </w:t>
      </w:r>
      <w:r>
        <w:t>drums:</w:t>
      </w:r>
      <w:r>
        <w:rPr>
          <w:spacing w:val="-1"/>
        </w:rPr>
        <w:t xml:space="preserve"> </w:t>
      </w:r>
      <w:r>
        <w:t>4.5@55gal</w:t>
      </w:r>
      <w:r>
        <w:tab/>
        <w:t>247</w:t>
      </w:r>
      <w:r>
        <w:rPr>
          <w:spacing w:val="2"/>
        </w:rPr>
        <w:t xml:space="preserve"> </w:t>
      </w:r>
      <w:r>
        <w:t>gallons</w:t>
      </w:r>
    </w:p>
    <w:p w14:paraId="074FA74F" w14:textId="77777777" w:rsidR="001A65EA" w:rsidRDefault="00AC2435">
      <w:pPr>
        <w:pStyle w:val="BodyText"/>
        <w:tabs>
          <w:tab w:val="left" w:pos="5506"/>
        </w:tabs>
        <w:spacing w:before="1"/>
        <w:ind w:left="1640" w:right="5243"/>
        <w:jc w:val="both"/>
      </w:pPr>
      <w:r>
        <w:t>Kohler</w:t>
      </w:r>
      <w:r>
        <w:rPr>
          <w:spacing w:val="-4"/>
        </w:rPr>
        <w:t xml:space="preserve"> </w:t>
      </w:r>
      <w:r>
        <w:t>15REOZK</w:t>
      </w:r>
      <w:r>
        <w:rPr>
          <w:spacing w:val="-2"/>
        </w:rPr>
        <w:t xml:space="preserve"> </w:t>
      </w:r>
      <w:r>
        <w:t>(PV)</w:t>
      </w:r>
      <w:r>
        <w:rPr>
          <w:spacing w:val="-2"/>
        </w:rPr>
        <w:t xml:space="preserve"> </w:t>
      </w:r>
      <w:r>
        <w:t>Tank:</w:t>
      </w:r>
      <w:r>
        <w:tab/>
        <w:t>3/4</w:t>
      </w:r>
      <w:r>
        <w:rPr>
          <w:spacing w:val="-52"/>
        </w:rPr>
        <w:t xml:space="preserve"> </w:t>
      </w:r>
      <w:r>
        <w:t>Kohler 30REOZJC (Speedwagon) Tank:</w:t>
      </w:r>
      <w:r>
        <w:rPr>
          <w:spacing w:val="1"/>
        </w:rPr>
        <w:t xml:space="preserve"> </w:t>
      </w:r>
      <w:r>
        <w:t>Full</w:t>
      </w:r>
      <w:r>
        <w:rPr>
          <w:spacing w:val="-52"/>
        </w:rPr>
        <w:t xml:space="preserve"> </w:t>
      </w:r>
      <w:r>
        <w:t>Kohler</w:t>
      </w:r>
      <w:r>
        <w:rPr>
          <w:spacing w:val="-4"/>
        </w:rPr>
        <w:t xml:space="preserve"> </w:t>
      </w:r>
      <w:r>
        <w:t>40REOZK</w:t>
      </w:r>
      <w:r>
        <w:rPr>
          <w:spacing w:val="-3"/>
        </w:rPr>
        <w:t xml:space="preserve"> </w:t>
      </w:r>
      <w:r>
        <w:t>(Zeke) Tank:</w:t>
      </w:r>
      <w:r>
        <w:tab/>
      </w:r>
      <w:r>
        <w:rPr>
          <w:spacing w:val="-1"/>
        </w:rPr>
        <w:t>Full</w:t>
      </w:r>
    </w:p>
    <w:p w14:paraId="15D24703" w14:textId="77777777" w:rsidR="001A65EA" w:rsidRDefault="00AC2435">
      <w:pPr>
        <w:pStyle w:val="BodyText"/>
        <w:tabs>
          <w:tab w:val="left" w:pos="5509"/>
        </w:tabs>
        <w:spacing w:line="292" w:lineRule="exact"/>
        <w:ind w:left="1640"/>
      </w:pPr>
      <w:r>
        <w:t>Webasto</w:t>
      </w:r>
      <w:r>
        <w:rPr>
          <w:spacing w:val="-3"/>
        </w:rPr>
        <w:t xml:space="preserve"> </w:t>
      </w:r>
      <w:r>
        <w:t>Tank:</w:t>
      </w:r>
      <w:r>
        <w:tab/>
        <w:t>3/4</w:t>
      </w:r>
    </w:p>
    <w:p w14:paraId="3EFAF23E" w14:textId="77777777" w:rsidR="001A65EA" w:rsidRDefault="00AC2435">
      <w:pPr>
        <w:pStyle w:val="BodyText"/>
        <w:tabs>
          <w:tab w:val="left" w:pos="5506"/>
        </w:tabs>
        <w:ind w:left="1640" w:right="4610"/>
      </w:pPr>
      <w:r>
        <w:t>Gasoline for</w:t>
      </w:r>
      <w:r>
        <w:rPr>
          <w:spacing w:val="-2"/>
        </w:rPr>
        <w:t xml:space="preserve"> </w:t>
      </w:r>
      <w:r>
        <w:t>boats</w:t>
      </w:r>
      <w:r>
        <w:rPr>
          <w:spacing w:val="-2"/>
        </w:rPr>
        <w:t xml:space="preserve"> </w:t>
      </w:r>
      <w:r>
        <w:t>(racing</w:t>
      </w:r>
      <w:r>
        <w:rPr>
          <w:spacing w:val="-2"/>
        </w:rPr>
        <w:t xml:space="preserve"> </w:t>
      </w:r>
      <w:r>
        <w:t>fuel):</w:t>
      </w:r>
      <w:r>
        <w:tab/>
        <w:t>22</w:t>
      </w:r>
      <w:r>
        <w:rPr>
          <w:spacing w:val="-12"/>
        </w:rPr>
        <w:t xml:space="preserve"> </w:t>
      </w:r>
      <w:r>
        <w:t>gallons</w:t>
      </w:r>
      <w:r>
        <w:rPr>
          <w:spacing w:val="-52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gallon</w:t>
      </w:r>
      <w:r>
        <w:rPr>
          <w:spacing w:val="2"/>
        </w:rPr>
        <w:t xml:space="preserve"> </w:t>
      </w:r>
      <w:r>
        <w:t>boat</w:t>
      </w:r>
      <w:r>
        <w:rPr>
          <w:spacing w:val="-3"/>
        </w:rPr>
        <w:t xml:space="preserve"> </w:t>
      </w:r>
      <w:r>
        <w:t>tank:</w:t>
      </w:r>
      <w:r>
        <w:tab/>
        <w:t>1/3</w:t>
      </w:r>
    </w:p>
    <w:p w14:paraId="3C2BF82F" w14:textId="77777777" w:rsidR="001A65EA" w:rsidRDefault="00AC2435">
      <w:pPr>
        <w:pStyle w:val="BodyText"/>
        <w:tabs>
          <w:tab w:val="left" w:pos="5508"/>
        </w:tabs>
        <w:spacing w:line="293" w:lineRule="exact"/>
        <w:ind w:left="1640"/>
      </w:pPr>
      <w:r>
        <w:t>3</w:t>
      </w:r>
      <w:r>
        <w:rPr>
          <w:spacing w:val="-3"/>
        </w:rPr>
        <w:t xml:space="preserve"> </w:t>
      </w:r>
      <w:r>
        <w:t>gallon</w:t>
      </w:r>
      <w:r>
        <w:rPr>
          <w:spacing w:val="2"/>
        </w:rPr>
        <w:t xml:space="preserve"> </w:t>
      </w:r>
      <w:r>
        <w:t>boat</w:t>
      </w:r>
      <w:r>
        <w:rPr>
          <w:spacing w:val="-3"/>
        </w:rPr>
        <w:t xml:space="preserve"> </w:t>
      </w:r>
      <w:r>
        <w:t>tank:</w:t>
      </w:r>
      <w:r>
        <w:tab/>
        <w:t>Full</w:t>
      </w:r>
    </w:p>
    <w:p w14:paraId="7DDCFDBC" w14:textId="77777777" w:rsidR="001A65EA" w:rsidRDefault="00AC2435">
      <w:pPr>
        <w:pStyle w:val="Heading2"/>
      </w:pPr>
      <w:r>
        <w:t>Water</w:t>
      </w:r>
      <w:r>
        <w:rPr>
          <w:spacing w:val="-3"/>
        </w:rPr>
        <w:t xml:space="preserve"> </w:t>
      </w:r>
      <w:r>
        <w:t>Reserves</w:t>
      </w:r>
    </w:p>
    <w:p w14:paraId="21FF0D42" w14:textId="77777777" w:rsidR="001A65EA" w:rsidRDefault="00AC2435">
      <w:pPr>
        <w:pStyle w:val="BodyText"/>
        <w:tabs>
          <w:tab w:val="left" w:pos="5509"/>
        </w:tabs>
        <w:ind w:left="1640" w:right="1233"/>
      </w:pPr>
      <w:r>
        <w:t>Fresh</w:t>
      </w:r>
      <w:r>
        <w:rPr>
          <w:spacing w:val="-3"/>
        </w:rPr>
        <w:t xml:space="preserve"> </w:t>
      </w:r>
      <w:r>
        <w:t>water</w:t>
      </w:r>
      <w:r>
        <w:rPr>
          <w:spacing w:val="-1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month:</w:t>
      </w:r>
      <w:r>
        <w:rPr>
          <w:spacing w:val="51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329,911; End</w:t>
      </w:r>
      <w:r>
        <w:rPr>
          <w:spacing w:val="-1"/>
        </w:rPr>
        <w:t xml:space="preserve"> </w:t>
      </w:r>
      <w:r>
        <w:t>332,576</w:t>
      </w:r>
      <w:r>
        <w:rPr>
          <w:spacing w:val="-3"/>
        </w:rPr>
        <w:t xml:space="preserve"> </w:t>
      </w:r>
      <w:r>
        <w:t>=;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2,665</w:t>
      </w:r>
      <w:r>
        <w:rPr>
          <w:spacing w:val="-2"/>
        </w:rPr>
        <w:t xml:space="preserve"> </w:t>
      </w:r>
      <w:r>
        <w:t>gal</w:t>
      </w:r>
      <w:r>
        <w:rPr>
          <w:spacing w:val="-51"/>
        </w:rPr>
        <w:t xml:space="preserve"> </w:t>
      </w:r>
      <w:r>
        <w:t>Cistern:</w:t>
      </w:r>
      <w:r>
        <w:tab/>
        <w:t>4’8”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~</w:t>
      </w:r>
      <w:r>
        <w:rPr>
          <w:spacing w:val="-1"/>
        </w:rPr>
        <w:t xml:space="preserve"> </w:t>
      </w:r>
      <w:r>
        <w:t>55,000</w:t>
      </w:r>
      <w:r>
        <w:rPr>
          <w:spacing w:val="-1"/>
        </w:rPr>
        <w:t xml:space="preserve"> </w:t>
      </w:r>
      <w:r>
        <w:t>gallons</w:t>
      </w:r>
    </w:p>
    <w:p w14:paraId="50AC6F79" w14:textId="77777777" w:rsidR="001A65EA" w:rsidRDefault="00AC2435">
      <w:pPr>
        <w:pStyle w:val="BodyText"/>
        <w:tabs>
          <w:tab w:val="left" w:pos="5508"/>
        </w:tabs>
        <w:spacing w:line="293" w:lineRule="exact"/>
        <w:ind w:left="1640"/>
      </w:pPr>
      <w:r>
        <w:t>Settling Tank:</w:t>
      </w:r>
      <w:r>
        <w:tab/>
        <w:t>empty</w:t>
      </w:r>
    </w:p>
    <w:p w14:paraId="023D4E47" w14:textId="77777777" w:rsidR="001A65EA" w:rsidRDefault="00AC2435">
      <w:pPr>
        <w:pStyle w:val="BodyText"/>
        <w:tabs>
          <w:tab w:val="left" w:pos="5509"/>
        </w:tabs>
        <w:ind w:left="1640"/>
      </w:pPr>
      <w:r>
        <w:t>Drinking</w:t>
      </w:r>
      <w:r>
        <w:rPr>
          <w:spacing w:val="-2"/>
        </w:rPr>
        <w:t xml:space="preserve"> </w:t>
      </w:r>
      <w:r>
        <w:t>water:</w:t>
      </w:r>
      <w:r>
        <w:tab/>
        <w:t>14</w:t>
      </w:r>
      <w:r>
        <w:rPr>
          <w:spacing w:val="2"/>
        </w:rPr>
        <w:t xml:space="preserve"> </w:t>
      </w:r>
      <w:r>
        <w:t>five-gallon</w:t>
      </w:r>
      <w:r>
        <w:rPr>
          <w:spacing w:val="-2"/>
        </w:rPr>
        <w:t xml:space="preserve"> </w:t>
      </w:r>
      <w:r>
        <w:t>jugs</w:t>
      </w:r>
    </w:p>
    <w:p w14:paraId="04F09AB1" w14:textId="77777777" w:rsidR="001A65EA" w:rsidRDefault="001A65EA">
      <w:pPr>
        <w:sectPr w:rsidR="001A65EA">
          <w:headerReference w:type="default" r:id="rId14"/>
          <w:pgSz w:w="12240" w:h="15840"/>
          <w:pgMar w:top="1320" w:right="620" w:bottom="280" w:left="520" w:header="768" w:footer="0" w:gutter="0"/>
          <w:cols w:space="720"/>
        </w:sectPr>
      </w:pPr>
    </w:p>
    <w:p w14:paraId="1D6B21D1" w14:textId="77777777" w:rsidR="001A65EA" w:rsidRDefault="001A65EA">
      <w:pPr>
        <w:pStyle w:val="BodyText"/>
        <w:spacing w:before="2"/>
        <w:rPr>
          <w:sz w:val="18"/>
        </w:rPr>
      </w:pPr>
    </w:p>
    <w:p w14:paraId="31FD0B29" w14:textId="77777777" w:rsidR="001A65EA" w:rsidRDefault="00AC2435">
      <w:pPr>
        <w:pStyle w:val="BodyText"/>
        <w:spacing w:before="51"/>
        <w:ind w:left="1629" w:right="1594"/>
        <w:jc w:val="center"/>
      </w:pPr>
      <w:r>
        <w:t>Gray</w:t>
      </w:r>
      <w:r>
        <w:rPr>
          <w:spacing w:val="-2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month:</w:t>
      </w:r>
      <w:r>
        <w:rPr>
          <w:spacing w:val="-1"/>
        </w:rPr>
        <w:t xml:space="preserve"> </w:t>
      </w:r>
      <w:r>
        <w:t>Start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20,857;</w:t>
      </w:r>
      <w:r>
        <w:rPr>
          <w:spacing w:val="-1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26,640;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5,783</w:t>
      </w:r>
      <w:r>
        <w:rPr>
          <w:spacing w:val="2"/>
        </w:rPr>
        <w:t xml:space="preserve"> </w:t>
      </w:r>
      <w:r>
        <w:t>gal</w:t>
      </w:r>
    </w:p>
    <w:p w14:paraId="53A1EFFC" w14:textId="77777777" w:rsidR="001A65EA" w:rsidRDefault="001A65EA">
      <w:pPr>
        <w:pStyle w:val="BodyText"/>
      </w:pPr>
    </w:p>
    <w:p w14:paraId="06806EB4" w14:textId="77777777" w:rsidR="001A65EA" w:rsidRDefault="00AC2435">
      <w:pPr>
        <w:pStyle w:val="Heading1"/>
      </w:pPr>
      <w:r>
        <w:rPr>
          <w:color w:val="00599E"/>
        </w:rPr>
        <w:t>Sightseeing</w:t>
      </w:r>
      <w:r>
        <w:rPr>
          <w:color w:val="00599E"/>
          <w:spacing w:val="-5"/>
        </w:rPr>
        <w:t xml:space="preserve"> </w:t>
      </w:r>
      <w:r>
        <w:rPr>
          <w:color w:val="00599E"/>
        </w:rPr>
        <w:t>Boats</w:t>
      </w:r>
    </w:p>
    <w:p w14:paraId="0823AA96" w14:textId="77777777" w:rsidR="001A65EA" w:rsidRDefault="00AC2435">
      <w:pPr>
        <w:pStyle w:val="BodyText"/>
        <w:spacing w:before="240"/>
        <w:ind w:left="920" w:right="856"/>
      </w:pPr>
      <w:r>
        <w:t xml:space="preserve">Two boats were recorded in August viewing the island and wildlife: the </w:t>
      </w:r>
      <w:r>
        <w:rPr>
          <w:b/>
        </w:rPr>
        <w:t xml:space="preserve">Salty Lady </w:t>
      </w:r>
      <w:r>
        <w:t>was seen 3</w:t>
      </w:r>
      <w:r>
        <w:rPr>
          <w:spacing w:val="1"/>
        </w:rPr>
        <w:t xml:space="preserve"> </w:t>
      </w:r>
      <w:r>
        <w:t>times</w:t>
      </w:r>
      <w:r>
        <w:rPr>
          <w:spacing w:val="-4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an</w:t>
      </w:r>
      <w:r>
        <w:rPr>
          <w:spacing w:val="2"/>
        </w:rPr>
        <w:t xml:space="preserve"> </w:t>
      </w:r>
      <w:r>
        <w:t>average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22</w:t>
      </w:r>
      <w:r>
        <w:rPr>
          <w:spacing w:val="-3"/>
        </w:rPr>
        <w:t xml:space="preserve"> </w:t>
      </w:r>
      <w:r>
        <w:t>POB,</w:t>
      </w:r>
      <w:r>
        <w:rPr>
          <w:spacing w:val="-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b/>
        </w:rPr>
        <w:t>New</w:t>
      </w:r>
      <w:r>
        <w:rPr>
          <w:b/>
          <w:spacing w:val="-2"/>
        </w:rPr>
        <w:t xml:space="preserve"> </w:t>
      </w:r>
      <w:r>
        <w:rPr>
          <w:b/>
        </w:rPr>
        <w:t>Captain</w:t>
      </w:r>
      <w:r>
        <w:rPr>
          <w:b/>
          <w:spacing w:val="-2"/>
        </w:rPr>
        <w:t xml:space="preserve"> </w:t>
      </w:r>
      <w:r>
        <w:rPr>
          <w:b/>
        </w:rPr>
        <w:t>Pete</w:t>
      </w:r>
      <w:r>
        <w:rPr>
          <w:b/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seen</w:t>
      </w:r>
      <w:r>
        <w:rPr>
          <w:spacing w:val="-2"/>
        </w:rPr>
        <w:t xml:space="preserve"> </w:t>
      </w:r>
      <w:r>
        <w:t>twice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average</w:t>
      </w:r>
      <w:r>
        <w:rPr>
          <w:spacing w:val="-3"/>
        </w:rPr>
        <w:t xml:space="preserve"> </w:t>
      </w:r>
      <w:r>
        <w:t>of</w:t>
      </w:r>
      <w:r>
        <w:rPr>
          <w:spacing w:val="-51"/>
        </w:rPr>
        <w:t xml:space="preserve"> </w:t>
      </w:r>
      <w:r>
        <w:t>28</w:t>
      </w:r>
      <w:r>
        <w:rPr>
          <w:spacing w:val="3"/>
        </w:rPr>
        <w:t xml:space="preserve"> </w:t>
      </w:r>
      <w:r>
        <w:t>POB.</w:t>
      </w:r>
    </w:p>
    <w:p w14:paraId="5B540300" w14:textId="77777777" w:rsidR="001A65EA" w:rsidRDefault="001A65EA">
      <w:pPr>
        <w:pStyle w:val="BodyText"/>
      </w:pPr>
    </w:p>
    <w:p w14:paraId="4103EDEB" w14:textId="77777777" w:rsidR="001A65EA" w:rsidRDefault="00AC2435">
      <w:pPr>
        <w:pStyle w:val="Heading1"/>
      </w:pPr>
      <w:r>
        <w:rPr>
          <w:color w:val="00599E"/>
        </w:rPr>
        <w:t>Non-breeding</w:t>
      </w:r>
      <w:r>
        <w:rPr>
          <w:color w:val="00599E"/>
          <w:spacing w:val="-2"/>
        </w:rPr>
        <w:t xml:space="preserve"> </w:t>
      </w:r>
      <w:r>
        <w:rPr>
          <w:color w:val="00599E"/>
        </w:rPr>
        <w:t>birds</w:t>
      </w:r>
    </w:p>
    <w:p w14:paraId="4ECB1ED2" w14:textId="77777777" w:rsidR="001A65EA" w:rsidRDefault="00AC2435">
      <w:pPr>
        <w:pStyle w:val="BodyText"/>
        <w:spacing w:before="240"/>
        <w:ind w:left="920" w:right="813"/>
      </w:pPr>
      <w:r>
        <w:t>Black-footed Albatross, Northern Fulmar, Pink-footed Shearwater, Sooty Shearwater, Nazca</w:t>
      </w:r>
      <w:r>
        <w:rPr>
          <w:spacing w:val="1"/>
        </w:rPr>
        <w:t xml:space="preserve"> </w:t>
      </w:r>
      <w:r>
        <w:t>Booby, Northern Gannet, Brown Pelican, Great Egret, Snowy Egret, Peregrine Falcon,</w:t>
      </w:r>
      <w:r>
        <w:rPr>
          <w:spacing w:val="1"/>
        </w:rPr>
        <w:t xml:space="preserve"> </w:t>
      </w:r>
      <w:r>
        <w:t>Semipalmated Plover, Greater Yellowlegs, Lesser Yellowlegs, Wandering Tattler, Spotted</w:t>
      </w:r>
      <w:r>
        <w:rPr>
          <w:spacing w:val="1"/>
        </w:rPr>
        <w:t xml:space="preserve"> </w:t>
      </w:r>
      <w:r>
        <w:t>Sandpiper, Whimbrel, Ruddy Turnstone, Black Turnstone, Sanderling, Semipalmated Sandpiper,</w:t>
      </w:r>
      <w:r>
        <w:rPr>
          <w:spacing w:val="-52"/>
        </w:rPr>
        <w:t xml:space="preserve"> </w:t>
      </w:r>
      <w:r>
        <w:t>Western Sandpiper, Least Sandpiper, Baird’s Sandpiper, Long-billed Dowitcher, Red-necked</w:t>
      </w:r>
      <w:r>
        <w:rPr>
          <w:spacing w:val="1"/>
        </w:rPr>
        <w:t xml:space="preserve"> </w:t>
      </w:r>
      <w:r>
        <w:t>Phalarope, Red Phalarope, Heermann’s Gull, Caspian Tern, Arctic Tern, Mourning Dove, Olive-</w:t>
      </w:r>
      <w:r>
        <w:rPr>
          <w:spacing w:val="1"/>
        </w:rPr>
        <w:t xml:space="preserve"> </w:t>
      </w:r>
      <w:r>
        <w:t>sided Flycatcher, Western Wood-Pewee, Willow Flycatcher, Least Flycatcher, “Western”</w:t>
      </w:r>
      <w:r>
        <w:rPr>
          <w:spacing w:val="1"/>
        </w:rPr>
        <w:t xml:space="preserve"> </w:t>
      </w:r>
      <w:r>
        <w:t>Flycatcher, Ash-throated Flycatcher, Western Kingbird, Cassin’s Vireo, Warbling Vireo, Blue-gray</w:t>
      </w:r>
      <w:r>
        <w:rPr>
          <w:spacing w:val="-52"/>
        </w:rPr>
        <w:t xml:space="preserve"> </w:t>
      </w:r>
      <w:r>
        <w:t>Gnatcatcher, Northern Mockingbird, Cedar Waxwing, Tennessee Warbler, Orange-crowned</w:t>
      </w:r>
      <w:r>
        <w:rPr>
          <w:spacing w:val="1"/>
        </w:rPr>
        <w:t xml:space="preserve"> </w:t>
      </w:r>
      <w:r>
        <w:t>Warbler,</w:t>
      </w:r>
      <w:r>
        <w:rPr>
          <w:spacing w:val="-5"/>
        </w:rPr>
        <w:t xml:space="preserve"> </w:t>
      </w:r>
      <w:r>
        <w:t>Nashville</w:t>
      </w:r>
      <w:r>
        <w:rPr>
          <w:spacing w:val="-3"/>
        </w:rPr>
        <w:t xml:space="preserve"> </w:t>
      </w:r>
      <w:r>
        <w:t>Warbler,</w:t>
      </w:r>
      <w:r>
        <w:rPr>
          <w:spacing w:val="-3"/>
        </w:rPr>
        <w:t xml:space="preserve"> </w:t>
      </w:r>
      <w:r>
        <w:t>Yellow</w:t>
      </w:r>
      <w:r>
        <w:rPr>
          <w:spacing w:val="-4"/>
        </w:rPr>
        <w:t xml:space="preserve"> </w:t>
      </w:r>
      <w:r>
        <w:t>Warbler,</w:t>
      </w:r>
      <w:r>
        <w:rPr>
          <w:spacing w:val="-2"/>
        </w:rPr>
        <w:t xml:space="preserve"> </w:t>
      </w:r>
      <w:r>
        <w:t>Black-throated</w:t>
      </w:r>
      <w:r>
        <w:rPr>
          <w:spacing w:val="1"/>
        </w:rPr>
        <w:t xml:space="preserve"> </w:t>
      </w:r>
      <w:r>
        <w:t>Gray</w:t>
      </w:r>
      <w:r>
        <w:rPr>
          <w:spacing w:val="-3"/>
        </w:rPr>
        <w:t xml:space="preserve"> </w:t>
      </w:r>
      <w:r>
        <w:t>Warbler,</w:t>
      </w:r>
      <w:r>
        <w:rPr>
          <w:spacing w:val="-4"/>
        </w:rPr>
        <w:t xml:space="preserve"> </w:t>
      </w:r>
      <w:r>
        <w:t>Townsend’s</w:t>
      </w:r>
      <w:r>
        <w:rPr>
          <w:spacing w:val="-3"/>
        </w:rPr>
        <w:t xml:space="preserve"> </w:t>
      </w:r>
      <w:r>
        <w:t>Warbler,</w:t>
      </w:r>
      <w:r>
        <w:rPr>
          <w:spacing w:val="-51"/>
        </w:rPr>
        <w:t xml:space="preserve"> </w:t>
      </w:r>
      <w:r>
        <w:t>Hermit Warbler, American Redstart, MacGillivray’s Warbler, Wilson’s Warbler, Western</w:t>
      </w:r>
      <w:r>
        <w:rPr>
          <w:spacing w:val="1"/>
        </w:rPr>
        <w:t xml:space="preserve"> </w:t>
      </w:r>
      <w:r>
        <w:t>Tanager, Chipping Sparrow, Clay-colored Sparrow, Brewer’s Sparrow, Savannah Sparrow, Lark</w:t>
      </w:r>
      <w:r>
        <w:rPr>
          <w:spacing w:val="1"/>
        </w:rPr>
        <w:t xml:space="preserve"> </w:t>
      </w:r>
      <w:r>
        <w:t>Sparrow, Rose-breasted Grosbeak, Black-headed Grosbeak, Lazuli Bunting, Brown-headed</w:t>
      </w:r>
      <w:r>
        <w:rPr>
          <w:spacing w:val="1"/>
        </w:rPr>
        <w:t xml:space="preserve"> </w:t>
      </w:r>
      <w:r>
        <w:t>Cowbird,</w:t>
      </w:r>
      <w:r>
        <w:rPr>
          <w:spacing w:val="-2"/>
        </w:rPr>
        <w:t xml:space="preserve"> </w:t>
      </w:r>
      <w:r>
        <w:t>Hooded</w:t>
      </w:r>
      <w:r>
        <w:rPr>
          <w:spacing w:val="-2"/>
        </w:rPr>
        <w:t xml:space="preserve"> </w:t>
      </w:r>
      <w:r>
        <w:t>Oriole,</w:t>
      </w:r>
      <w:r>
        <w:rPr>
          <w:spacing w:val="-3"/>
        </w:rPr>
        <w:t xml:space="preserve"> </w:t>
      </w:r>
      <w:r>
        <w:t>Bullock’s</w:t>
      </w:r>
      <w:r>
        <w:rPr>
          <w:spacing w:val="-1"/>
        </w:rPr>
        <w:t xml:space="preserve"> </w:t>
      </w:r>
      <w:r>
        <w:t>Oriole,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Lesser</w:t>
      </w:r>
      <w:r>
        <w:rPr>
          <w:spacing w:val="-2"/>
        </w:rPr>
        <w:t xml:space="preserve"> </w:t>
      </w:r>
      <w:r>
        <w:t>Goldfinch.</w:t>
      </w:r>
    </w:p>
    <w:sectPr w:rsidR="001A65EA">
      <w:headerReference w:type="default" r:id="rId15"/>
      <w:pgSz w:w="12240" w:h="15840"/>
      <w:pgMar w:top="1320" w:right="620" w:bottom="280" w:left="520" w:header="768" w:footer="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0" w:author="McChesney, Gerry" w:date="2021-09-30T16:02:00Z" w:initials="MG">
    <w:p w14:paraId="18AD954A" w14:textId="77777777" w:rsidR="001E7DDD" w:rsidRDefault="001E7DDD">
      <w:pPr>
        <w:pStyle w:val="CommentText"/>
      </w:pPr>
      <w:r>
        <w:rPr>
          <w:rStyle w:val="CommentReference"/>
        </w:rPr>
        <w:annotationRef/>
      </w:r>
      <w:r>
        <w:t xml:space="preserve">I found it maybe 50 or so feet below the trail, then placed it on the trail for retrieval. </w:t>
      </w:r>
    </w:p>
  </w:comment>
  <w:comment w:id="43" w:author="McChesney, Gerry" w:date="2021-09-30T16:15:00Z" w:initials="MG">
    <w:p w14:paraId="5644EF1B" w14:textId="77777777" w:rsidR="00F215E2" w:rsidRDefault="00F215E2">
      <w:pPr>
        <w:pStyle w:val="CommentText"/>
      </w:pPr>
      <w:r>
        <w:rPr>
          <w:rStyle w:val="CommentReference"/>
        </w:rPr>
        <w:annotationRef/>
      </w:r>
      <w:r>
        <w:t xml:space="preserve">My understanding is that it is only occasional now.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AD954A" w15:done="0"/>
  <w15:commentEx w15:paraId="5644EF1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7D516" w14:textId="77777777" w:rsidR="00A400BF" w:rsidRDefault="00A400BF">
      <w:r>
        <w:separator/>
      </w:r>
    </w:p>
  </w:endnote>
  <w:endnote w:type="continuationSeparator" w:id="0">
    <w:p w14:paraId="4807BE0C" w14:textId="77777777" w:rsidR="00A400BF" w:rsidRDefault="00A4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80125" w14:textId="77777777" w:rsidR="00A400BF" w:rsidRDefault="00A400BF">
      <w:r>
        <w:separator/>
      </w:r>
    </w:p>
  </w:footnote>
  <w:footnote w:type="continuationSeparator" w:id="0">
    <w:p w14:paraId="5215DCD6" w14:textId="77777777" w:rsidR="00A400BF" w:rsidRDefault="00A40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789E1" w14:textId="77777777" w:rsidR="001A65EA" w:rsidRDefault="00A400BF">
    <w:pPr>
      <w:pStyle w:val="BodyText"/>
      <w:spacing w:line="14" w:lineRule="auto"/>
      <w:rPr>
        <w:sz w:val="20"/>
      </w:rPr>
    </w:pPr>
    <w:r>
      <w:pict w14:anchorId="6A51EA02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4" type="#_x0000_t202" style="position:absolute;margin-left:71pt;margin-top:37.4pt;width:229.4pt;height:28.65pt;z-index:-15911936;mso-position-horizontal-relative:page;mso-position-vertical-relative:page" filled="f" stroked="f">
          <v:textbox inset="0,0,0,0">
            <w:txbxContent>
              <w:p w14:paraId="17D015FB" w14:textId="77777777" w:rsidR="001A65EA" w:rsidRDefault="00AC2435">
                <w:pPr>
                  <w:spacing w:line="26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00599E"/>
                    <w:sz w:val="24"/>
                  </w:rPr>
                  <w:t>Point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Blue</w:t>
                </w:r>
                <w:r>
                  <w:rPr>
                    <w:b/>
                    <w:color w:val="00599E"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Conservation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Science</w:t>
                </w:r>
              </w:p>
              <w:p w14:paraId="24E8012C" w14:textId="77777777" w:rsidR="001A65EA" w:rsidRDefault="00AC2435">
                <w:pPr>
                  <w:pStyle w:val="BodyText"/>
                  <w:ind w:left="20"/>
                </w:pPr>
                <w:r>
                  <w:rPr>
                    <w:color w:val="00599E"/>
                  </w:rPr>
                  <w:t>Farallon</w:t>
                </w:r>
                <w:r>
                  <w:rPr>
                    <w:color w:val="00599E"/>
                    <w:spacing w:val="-3"/>
                  </w:rPr>
                  <w:t xml:space="preserve"> </w:t>
                </w:r>
                <w:r>
                  <w:rPr>
                    <w:color w:val="00599E"/>
                  </w:rPr>
                  <w:t>Islands</w:t>
                </w:r>
                <w:r>
                  <w:rPr>
                    <w:color w:val="00599E"/>
                    <w:spacing w:val="-1"/>
                  </w:rPr>
                  <w:t xml:space="preserve"> </w:t>
                </w:r>
                <w:r>
                  <w:rPr>
                    <w:color w:val="00599E"/>
                  </w:rPr>
                  <w:t>Monthly</w:t>
                </w:r>
                <w:r>
                  <w:rPr>
                    <w:color w:val="00599E"/>
                    <w:spacing w:val="-4"/>
                  </w:rPr>
                  <w:t xml:space="preserve"> </w:t>
                </w:r>
                <w:r>
                  <w:rPr>
                    <w:color w:val="00599E"/>
                  </w:rPr>
                  <w:t>Report</w:t>
                </w:r>
                <w:r>
                  <w:rPr>
                    <w:color w:val="00599E"/>
                    <w:spacing w:val="-3"/>
                  </w:rPr>
                  <w:t xml:space="preserve"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2"/>
                  </w:rPr>
                  <w:t xml:space="preserve"> </w:t>
                </w:r>
                <w:r>
                  <w:rPr>
                    <w:color w:val="00599E"/>
                  </w:rPr>
                  <w:t>August</w:t>
                </w:r>
                <w:r>
                  <w:rPr>
                    <w:color w:val="00599E"/>
                    <w:spacing w:val="-2"/>
                  </w:rPr>
                  <w:t xml:space="preserve"> </w:t>
                </w:r>
                <w:r>
                  <w:rPr>
                    <w:color w:val="00599E"/>
                  </w:rPr>
                  <w:t>2021</w:t>
                </w:r>
              </w:p>
            </w:txbxContent>
          </v:textbox>
          <w10:wrap anchorx="page" anchory="page"/>
        </v:shape>
      </w:pict>
    </w:r>
    <w:r>
      <w:pict w14:anchorId="638B37D9">
        <v:shape id="docshape3" o:spid="_x0000_s2053" type="#_x0000_t202" style="position:absolute;margin-left:482.85pt;margin-top:53.25pt;width:57.65pt;height:14pt;z-index:-15911424;mso-position-horizontal-relative:page;mso-position-vertical-relative:page" filled="f" stroked="f">
          <v:textbox inset="0,0,0,0">
            <w:txbxContent>
              <w:p w14:paraId="5261AEEF" w14:textId="6C5E76DC" w:rsidR="001A65EA" w:rsidRDefault="00AC2435">
                <w:pPr>
                  <w:pStyle w:val="BodyText"/>
                  <w:spacing w:line="264" w:lineRule="exact"/>
                  <w:ind w:left="20"/>
                  <w:rPr>
                    <w:b/>
                  </w:rPr>
                </w:pPr>
                <w:r>
                  <w:rPr>
                    <w:color w:val="00599E"/>
                  </w:rPr>
                  <w:t>P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a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g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e</w:t>
                </w:r>
                <w:r>
                  <w:rPr>
                    <w:color w:val="00599E"/>
                    <w:spacing w:val="8"/>
                  </w:rPr>
                  <w:t xml:space="preserve"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-2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color w:val="00599E"/>
                  </w:rPr>
                  <w:instrText xml:space="preserve"> PAGE </w:instrText>
                </w:r>
                <w:r>
                  <w:fldChar w:fldCharType="separate"/>
                </w:r>
                <w:r w:rsidR="00850329">
                  <w:rPr>
                    <w:b/>
                    <w:noProof/>
                    <w:color w:val="00599E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76D17" w14:textId="77777777" w:rsidR="001A65EA" w:rsidRDefault="00A400BF">
    <w:pPr>
      <w:pStyle w:val="BodyText"/>
      <w:spacing w:line="14" w:lineRule="auto"/>
      <w:rPr>
        <w:sz w:val="20"/>
      </w:rPr>
    </w:pPr>
    <w:r>
      <w:pict w14:anchorId="6EEA79F6">
        <v:shapetype id="_x0000_t202" coordsize="21600,21600" o:spt="202" path="m,l,21600r21600,l21600,xe">
          <v:stroke joinstyle="miter"/>
          <v:path gradientshapeok="t" o:connecttype="rect"/>
        </v:shapetype>
        <v:shape id="docshape38" o:spid="_x0000_s2052" type="#_x0000_t202" style="position:absolute;margin-left:71pt;margin-top:37.4pt;width:229.4pt;height:28.65pt;z-index:-15910912;mso-position-horizontal-relative:page;mso-position-vertical-relative:page" filled="f" stroked="f">
          <v:textbox inset="0,0,0,0">
            <w:txbxContent>
              <w:p w14:paraId="5199BE0D" w14:textId="77777777" w:rsidR="001A65EA" w:rsidRDefault="00AC2435">
                <w:pPr>
                  <w:spacing w:line="26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00599E"/>
                    <w:sz w:val="24"/>
                  </w:rPr>
                  <w:t>Point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Blue</w:t>
                </w:r>
                <w:r>
                  <w:rPr>
                    <w:b/>
                    <w:color w:val="00599E"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Conservation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Science</w:t>
                </w:r>
              </w:p>
              <w:p w14:paraId="121CE419" w14:textId="77777777" w:rsidR="001A65EA" w:rsidRDefault="00AC2435">
                <w:pPr>
                  <w:pStyle w:val="BodyText"/>
                  <w:ind w:left="20"/>
                </w:pPr>
                <w:r>
                  <w:rPr>
                    <w:color w:val="00599E"/>
                  </w:rPr>
                  <w:t>Farallon</w:t>
                </w:r>
                <w:r>
                  <w:rPr>
                    <w:color w:val="00599E"/>
                    <w:spacing w:val="-3"/>
                  </w:rPr>
                  <w:t xml:space="preserve"> </w:t>
                </w:r>
                <w:r>
                  <w:rPr>
                    <w:color w:val="00599E"/>
                  </w:rPr>
                  <w:t>Islands</w:t>
                </w:r>
                <w:r>
                  <w:rPr>
                    <w:color w:val="00599E"/>
                    <w:spacing w:val="-1"/>
                  </w:rPr>
                  <w:t xml:space="preserve"> </w:t>
                </w:r>
                <w:r>
                  <w:rPr>
                    <w:color w:val="00599E"/>
                  </w:rPr>
                  <w:t>Monthly</w:t>
                </w:r>
                <w:r>
                  <w:rPr>
                    <w:color w:val="00599E"/>
                    <w:spacing w:val="-4"/>
                  </w:rPr>
                  <w:t xml:space="preserve"> </w:t>
                </w:r>
                <w:r>
                  <w:rPr>
                    <w:color w:val="00599E"/>
                  </w:rPr>
                  <w:t>Report</w:t>
                </w:r>
                <w:r>
                  <w:rPr>
                    <w:color w:val="00599E"/>
                    <w:spacing w:val="-3"/>
                  </w:rPr>
                  <w:t xml:space="preserve"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2"/>
                  </w:rPr>
                  <w:t xml:space="preserve"> </w:t>
                </w:r>
                <w:r>
                  <w:rPr>
                    <w:color w:val="00599E"/>
                  </w:rPr>
                  <w:t>August</w:t>
                </w:r>
                <w:r>
                  <w:rPr>
                    <w:color w:val="00599E"/>
                    <w:spacing w:val="-2"/>
                  </w:rPr>
                  <w:t xml:space="preserve"> </w:t>
                </w:r>
                <w:r>
                  <w:rPr>
                    <w:color w:val="00599E"/>
                  </w:rPr>
                  <w:t>2021</w:t>
                </w:r>
              </w:p>
            </w:txbxContent>
          </v:textbox>
          <w10:wrap anchorx="page" anchory="page"/>
        </v:shape>
      </w:pict>
    </w:r>
    <w:r>
      <w:pict w14:anchorId="3455D56B">
        <v:shape id="docshape39" o:spid="_x0000_s2051" type="#_x0000_t202" style="position:absolute;margin-left:482.7pt;margin-top:53.25pt;width:60.75pt;height:14pt;z-index:-15910400;mso-position-horizontal-relative:page;mso-position-vertical-relative:page" filled="f" stroked="f">
          <v:textbox inset="0,0,0,0">
            <w:txbxContent>
              <w:p w14:paraId="0BB6FA5B" w14:textId="77777777" w:rsidR="001A65EA" w:rsidRDefault="00AC2435">
                <w:pPr>
                  <w:pStyle w:val="BodyText"/>
                  <w:spacing w:line="264" w:lineRule="exact"/>
                  <w:ind w:left="20"/>
                  <w:rPr>
                    <w:b/>
                  </w:rPr>
                </w:pPr>
                <w:r>
                  <w:rPr>
                    <w:color w:val="00599E"/>
                  </w:rPr>
                  <w:t>P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a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g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e</w:t>
                </w:r>
                <w:r>
                  <w:rPr>
                    <w:color w:val="00599E"/>
                    <w:spacing w:val="62"/>
                  </w:rPr>
                  <w:t xml:space="preserve"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-3"/>
                  </w:rPr>
                  <w:t xml:space="preserve"> </w:t>
                </w:r>
                <w:r>
                  <w:rPr>
                    <w:b/>
                    <w:color w:val="00599E"/>
                  </w:rPr>
                  <w:t>10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1A3F5" w14:textId="77777777" w:rsidR="001A65EA" w:rsidRDefault="00A400BF">
    <w:pPr>
      <w:pStyle w:val="BodyText"/>
      <w:spacing w:line="14" w:lineRule="auto"/>
      <w:rPr>
        <w:sz w:val="20"/>
      </w:rPr>
    </w:pPr>
    <w:r>
      <w:pict w14:anchorId="5BE937DF"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50" type="#_x0000_t202" style="position:absolute;margin-left:71pt;margin-top:37.4pt;width:229.4pt;height:28.65pt;z-index:-15909888;mso-position-horizontal-relative:page;mso-position-vertical-relative:page" filled="f" stroked="f">
          <v:textbox inset="0,0,0,0">
            <w:txbxContent>
              <w:p w14:paraId="2B9BE27A" w14:textId="77777777" w:rsidR="001A65EA" w:rsidRDefault="00AC2435">
                <w:pPr>
                  <w:spacing w:line="26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00599E"/>
                    <w:sz w:val="24"/>
                  </w:rPr>
                  <w:t>Point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Blue</w:t>
                </w:r>
                <w:r>
                  <w:rPr>
                    <w:b/>
                    <w:color w:val="00599E"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Conservation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00599E"/>
                    <w:sz w:val="24"/>
                  </w:rPr>
                  <w:t>Science</w:t>
                </w:r>
              </w:p>
              <w:p w14:paraId="164C3651" w14:textId="77777777" w:rsidR="001A65EA" w:rsidRDefault="00AC2435">
                <w:pPr>
                  <w:pStyle w:val="BodyText"/>
                  <w:ind w:left="20"/>
                </w:pPr>
                <w:r>
                  <w:rPr>
                    <w:color w:val="00599E"/>
                  </w:rPr>
                  <w:t>Farallon</w:t>
                </w:r>
                <w:r>
                  <w:rPr>
                    <w:color w:val="00599E"/>
                    <w:spacing w:val="-3"/>
                  </w:rPr>
                  <w:t xml:space="preserve"> </w:t>
                </w:r>
                <w:r>
                  <w:rPr>
                    <w:color w:val="00599E"/>
                  </w:rPr>
                  <w:t>Islands</w:t>
                </w:r>
                <w:r>
                  <w:rPr>
                    <w:color w:val="00599E"/>
                    <w:spacing w:val="-1"/>
                  </w:rPr>
                  <w:t xml:space="preserve"> </w:t>
                </w:r>
                <w:r>
                  <w:rPr>
                    <w:color w:val="00599E"/>
                  </w:rPr>
                  <w:t>Monthly</w:t>
                </w:r>
                <w:r>
                  <w:rPr>
                    <w:color w:val="00599E"/>
                    <w:spacing w:val="-4"/>
                  </w:rPr>
                  <w:t xml:space="preserve"> </w:t>
                </w:r>
                <w:r>
                  <w:rPr>
                    <w:color w:val="00599E"/>
                  </w:rPr>
                  <w:t>Report</w:t>
                </w:r>
                <w:r>
                  <w:rPr>
                    <w:color w:val="00599E"/>
                    <w:spacing w:val="-3"/>
                  </w:rPr>
                  <w:t xml:space="preserve"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2"/>
                  </w:rPr>
                  <w:t xml:space="preserve"> </w:t>
                </w:r>
                <w:r>
                  <w:rPr>
                    <w:color w:val="00599E"/>
                  </w:rPr>
                  <w:t>August</w:t>
                </w:r>
                <w:r>
                  <w:rPr>
                    <w:color w:val="00599E"/>
                    <w:spacing w:val="-2"/>
                  </w:rPr>
                  <w:t xml:space="preserve"> </w:t>
                </w:r>
                <w:r>
                  <w:rPr>
                    <w:color w:val="00599E"/>
                  </w:rPr>
                  <w:t>2021</w:t>
                </w:r>
              </w:p>
            </w:txbxContent>
          </v:textbox>
          <w10:wrap anchorx="page" anchory="page"/>
        </v:shape>
      </w:pict>
    </w:r>
    <w:r>
      <w:pict w14:anchorId="1D11433A">
        <v:shape id="docshape41" o:spid="_x0000_s2049" type="#_x0000_t202" style="position:absolute;margin-left:482.7pt;margin-top:53.25pt;width:60.75pt;height:14pt;z-index:-15909376;mso-position-horizontal-relative:page;mso-position-vertical-relative:page" filled="f" stroked="f">
          <v:textbox inset="0,0,0,0">
            <w:txbxContent>
              <w:p w14:paraId="363CCA98" w14:textId="77777777" w:rsidR="001A65EA" w:rsidRDefault="00AC2435">
                <w:pPr>
                  <w:pStyle w:val="BodyText"/>
                  <w:spacing w:line="264" w:lineRule="exact"/>
                  <w:ind w:left="20"/>
                  <w:rPr>
                    <w:b/>
                  </w:rPr>
                </w:pPr>
                <w:r>
                  <w:rPr>
                    <w:color w:val="00599E"/>
                  </w:rPr>
                  <w:t>P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a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g</w:t>
                </w:r>
                <w:r>
                  <w:rPr>
                    <w:color w:val="00599E"/>
                    <w:spacing w:val="5"/>
                  </w:rPr>
                  <w:t xml:space="preserve"> </w:t>
                </w:r>
                <w:r>
                  <w:rPr>
                    <w:color w:val="00599E"/>
                  </w:rPr>
                  <w:t>e</w:t>
                </w:r>
                <w:r>
                  <w:rPr>
                    <w:color w:val="00599E"/>
                    <w:spacing w:val="62"/>
                  </w:rPr>
                  <w:t xml:space="preserve"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-3"/>
                  </w:rPr>
                  <w:t xml:space="preserve"> </w:t>
                </w:r>
                <w:r>
                  <w:rPr>
                    <w:b/>
                    <w:color w:val="00599E"/>
                  </w:rPr>
                  <w:t>11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82FD4"/>
    <w:multiLevelType w:val="hybridMultilevel"/>
    <w:tmpl w:val="0978C2C0"/>
    <w:lvl w:ilvl="0" w:tplc="FA309552">
      <w:numFmt w:val="bullet"/>
      <w:lvlText w:val=""/>
      <w:lvlJc w:val="left"/>
      <w:pPr>
        <w:ind w:left="2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</w:rPr>
    </w:lvl>
    <w:lvl w:ilvl="1" w:tplc="FA24DF42">
      <w:numFmt w:val="bullet"/>
      <w:lvlText w:val="•"/>
      <w:lvlJc w:val="left"/>
      <w:pPr>
        <w:ind w:left="3234" w:hanging="360"/>
      </w:pPr>
      <w:rPr>
        <w:rFonts w:hint="default"/>
      </w:rPr>
    </w:lvl>
    <w:lvl w:ilvl="2" w:tplc="7EF876F4">
      <w:numFmt w:val="bullet"/>
      <w:lvlText w:val="•"/>
      <w:lvlJc w:val="left"/>
      <w:pPr>
        <w:ind w:left="4108" w:hanging="360"/>
      </w:pPr>
      <w:rPr>
        <w:rFonts w:hint="default"/>
      </w:rPr>
    </w:lvl>
    <w:lvl w:ilvl="3" w:tplc="D0DC0B42">
      <w:numFmt w:val="bullet"/>
      <w:lvlText w:val="•"/>
      <w:lvlJc w:val="left"/>
      <w:pPr>
        <w:ind w:left="4982" w:hanging="360"/>
      </w:pPr>
      <w:rPr>
        <w:rFonts w:hint="default"/>
      </w:rPr>
    </w:lvl>
    <w:lvl w:ilvl="4" w:tplc="56D2288C">
      <w:numFmt w:val="bullet"/>
      <w:lvlText w:val="•"/>
      <w:lvlJc w:val="left"/>
      <w:pPr>
        <w:ind w:left="5856" w:hanging="360"/>
      </w:pPr>
      <w:rPr>
        <w:rFonts w:hint="default"/>
      </w:rPr>
    </w:lvl>
    <w:lvl w:ilvl="5" w:tplc="0CDC8EBE">
      <w:numFmt w:val="bullet"/>
      <w:lvlText w:val="•"/>
      <w:lvlJc w:val="left"/>
      <w:pPr>
        <w:ind w:left="6730" w:hanging="360"/>
      </w:pPr>
      <w:rPr>
        <w:rFonts w:hint="default"/>
      </w:rPr>
    </w:lvl>
    <w:lvl w:ilvl="6" w:tplc="9EB89636">
      <w:numFmt w:val="bullet"/>
      <w:lvlText w:val="•"/>
      <w:lvlJc w:val="left"/>
      <w:pPr>
        <w:ind w:left="7604" w:hanging="360"/>
      </w:pPr>
      <w:rPr>
        <w:rFonts w:hint="default"/>
      </w:rPr>
    </w:lvl>
    <w:lvl w:ilvl="7" w:tplc="3AFE9DB0">
      <w:numFmt w:val="bullet"/>
      <w:lvlText w:val="•"/>
      <w:lvlJc w:val="left"/>
      <w:pPr>
        <w:ind w:left="8478" w:hanging="360"/>
      </w:pPr>
      <w:rPr>
        <w:rFonts w:hint="default"/>
      </w:rPr>
    </w:lvl>
    <w:lvl w:ilvl="8" w:tplc="04DEF1F2">
      <w:numFmt w:val="bullet"/>
      <w:lvlText w:val="•"/>
      <w:lvlJc w:val="left"/>
      <w:pPr>
        <w:ind w:left="9352" w:hanging="360"/>
      </w:pPr>
      <w:rPr>
        <w:rFonts w:hint="default"/>
      </w:rPr>
    </w:lvl>
  </w:abstractNum>
  <w:abstractNum w:abstractNumId="1" w15:restartNumberingAfterBreak="0">
    <w:nsid w:val="3C647AC1"/>
    <w:multiLevelType w:val="hybridMultilevel"/>
    <w:tmpl w:val="3558BED2"/>
    <w:lvl w:ilvl="0" w:tplc="EEE45ECC">
      <w:numFmt w:val="bullet"/>
      <w:lvlText w:val=""/>
      <w:lvlJc w:val="left"/>
      <w:pPr>
        <w:ind w:left="16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</w:rPr>
    </w:lvl>
    <w:lvl w:ilvl="1" w:tplc="0F160F1A">
      <w:numFmt w:val="bullet"/>
      <w:lvlText w:val="•"/>
      <w:lvlJc w:val="left"/>
      <w:pPr>
        <w:ind w:left="2586" w:hanging="360"/>
      </w:pPr>
      <w:rPr>
        <w:rFonts w:hint="default"/>
      </w:rPr>
    </w:lvl>
    <w:lvl w:ilvl="2" w:tplc="CB1A63A6">
      <w:numFmt w:val="bullet"/>
      <w:lvlText w:val="•"/>
      <w:lvlJc w:val="left"/>
      <w:pPr>
        <w:ind w:left="3532" w:hanging="360"/>
      </w:pPr>
      <w:rPr>
        <w:rFonts w:hint="default"/>
      </w:rPr>
    </w:lvl>
    <w:lvl w:ilvl="3" w:tplc="4DC4CB88">
      <w:numFmt w:val="bullet"/>
      <w:lvlText w:val="•"/>
      <w:lvlJc w:val="left"/>
      <w:pPr>
        <w:ind w:left="4478" w:hanging="360"/>
      </w:pPr>
      <w:rPr>
        <w:rFonts w:hint="default"/>
      </w:rPr>
    </w:lvl>
    <w:lvl w:ilvl="4" w:tplc="DBB06784">
      <w:numFmt w:val="bullet"/>
      <w:lvlText w:val="•"/>
      <w:lvlJc w:val="left"/>
      <w:pPr>
        <w:ind w:left="5424" w:hanging="360"/>
      </w:pPr>
      <w:rPr>
        <w:rFonts w:hint="default"/>
      </w:rPr>
    </w:lvl>
    <w:lvl w:ilvl="5" w:tplc="BB8A176A">
      <w:numFmt w:val="bullet"/>
      <w:lvlText w:val="•"/>
      <w:lvlJc w:val="left"/>
      <w:pPr>
        <w:ind w:left="6370" w:hanging="360"/>
      </w:pPr>
      <w:rPr>
        <w:rFonts w:hint="default"/>
      </w:rPr>
    </w:lvl>
    <w:lvl w:ilvl="6" w:tplc="9B8A85F6">
      <w:numFmt w:val="bullet"/>
      <w:lvlText w:val="•"/>
      <w:lvlJc w:val="left"/>
      <w:pPr>
        <w:ind w:left="7316" w:hanging="360"/>
      </w:pPr>
      <w:rPr>
        <w:rFonts w:hint="default"/>
      </w:rPr>
    </w:lvl>
    <w:lvl w:ilvl="7" w:tplc="D2EAFF7C">
      <w:numFmt w:val="bullet"/>
      <w:lvlText w:val="•"/>
      <w:lvlJc w:val="left"/>
      <w:pPr>
        <w:ind w:left="8262" w:hanging="360"/>
      </w:pPr>
      <w:rPr>
        <w:rFonts w:hint="default"/>
      </w:rPr>
    </w:lvl>
    <w:lvl w:ilvl="8" w:tplc="F32C7F38">
      <w:numFmt w:val="bullet"/>
      <w:lvlText w:val="•"/>
      <w:lvlJc w:val="left"/>
      <w:pPr>
        <w:ind w:left="920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cChesney, Gerry">
    <w15:presenceInfo w15:providerId="AD" w15:userId="S-1-5-21-2589800181-1723214923-4271176276-130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A65EA"/>
    <w:rsid w:val="001A65EA"/>
    <w:rsid w:val="001E7DDD"/>
    <w:rsid w:val="00792324"/>
    <w:rsid w:val="00850329"/>
    <w:rsid w:val="009E3EA2"/>
    <w:rsid w:val="00A400BF"/>
    <w:rsid w:val="00AC2435"/>
    <w:rsid w:val="00F2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7B7B13C4"/>
  <w15:docId w15:val="{016C2DCA-35BE-4AC0-A25A-300E3215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9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9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9"/>
      <w:ind w:left="16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E3E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EA2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3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E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EA2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EA2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tietz@pointblue.org" TargetMode="Externa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ointblue.org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2954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SFI Monthly Report August 2021_Draft2</vt:lpstr>
    </vt:vector>
  </TitlesOfParts>
  <Company>Department of Interior</Company>
  <LinksUpToDate>false</LinksUpToDate>
  <CharactersWithSpaces>19754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SFI Monthly Report August 2021_Draft2</dc:title>
  <dc:creator>jtietz</dc:creator>
  <cp:lastModifiedBy>McChesney, Gerry</cp:lastModifiedBy>
  <cp:revision>4</cp:revision>
  <dcterms:created xsi:type="dcterms:W3CDTF">2021-09-30T22:49:00Z</dcterms:created>
  <dcterms:modified xsi:type="dcterms:W3CDTF">2021-09-30T23:27:00Z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LastSaved">
    <vt:filetime>2021-09-30T00:00:00Z</vt:filetime>
  </property>
</Properties>
</file>